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982" w:rsidRPr="007C41B2" w:rsidRDefault="007A00BA" w:rsidP="00060F18">
      <w:pPr>
        <w:jc w:val="center"/>
        <w:rPr>
          <w:rFonts w:ascii="Arial" w:hAnsi="Arial" w:cs="Arial"/>
          <w:b/>
          <w:bCs/>
          <w:color w:val="000000"/>
          <w:sz w:val="22"/>
          <w:szCs w:val="22"/>
        </w:rPr>
      </w:pPr>
      <w:r>
        <w:rPr>
          <w:rFonts w:ascii="Arial" w:hAnsi="Arial" w:cs="Arial"/>
          <w:b/>
          <w:bCs/>
          <w:color w:val="000000"/>
          <w:sz w:val="22"/>
          <w:szCs w:val="22"/>
        </w:rPr>
        <w:t xml:space="preserve">FINAL </w:t>
      </w:r>
      <w:r w:rsidR="002B7E9D" w:rsidRPr="007C41B2">
        <w:rPr>
          <w:rFonts w:ascii="Arial" w:hAnsi="Arial" w:cs="Arial"/>
          <w:b/>
          <w:bCs/>
          <w:color w:val="000000"/>
          <w:sz w:val="22"/>
          <w:szCs w:val="22"/>
        </w:rPr>
        <w:t xml:space="preserve">DRAFT </w:t>
      </w:r>
      <w:r w:rsidR="00425982" w:rsidRPr="007C41B2">
        <w:rPr>
          <w:rFonts w:ascii="Arial" w:hAnsi="Arial" w:cs="Arial"/>
          <w:b/>
          <w:bCs/>
          <w:color w:val="000000"/>
          <w:sz w:val="22"/>
          <w:szCs w:val="22"/>
        </w:rPr>
        <w:t>SUMMARY RECORD</w:t>
      </w:r>
    </w:p>
    <w:p w:rsidR="00425982" w:rsidRPr="007C41B2" w:rsidRDefault="00425982" w:rsidP="00060F18">
      <w:pPr>
        <w:jc w:val="center"/>
        <w:rPr>
          <w:rFonts w:ascii="Arial" w:hAnsi="Arial" w:cs="Arial"/>
          <w:b/>
          <w:bCs/>
          <w:color w:val="000000"/>
          <w:sz w:val="22"/>
          <w:szCs w:val="22"/>
        </w:rPr>
      </w:pPr>
    </w:p>
    <w:p w:rsidR="00425982" w:rsidRPr="007C41B2" w:rsidRDefault="00425982" w:rsidP="00060F18">
      <w:pPr>
        <w:jc w:val="center"/>
        <w:rPr>
          <w:rFonts w:ascii="Arial" w:hAnsi="Arial" w:cs="Arial"/>
          <w:b/>
          <w:bCs/>
          <w:color w:val="000000"/>
          <w:sz w:val="22"/>
          <w:szCs w:val="22"/>
        </w:rPr>
      </w:pPr>
      <w:r w:rsidRPr="007C41B2">
        <w:rPr>
          <w:rFonts w:ascii="Arial" w:hAnsi="Arial" w:cs="Arial"/>
          <w:b/>
          <w:bCs/>
          <w:color w:val="000000"/>
          <w:sz w:val="22"/>
          <w:szCs w:val="22"/>
        </w:rPr>
        <w:t>MEETING OF THE WADDEN SEA BOARD</w:t>
      </w:r>
    </w:p>
    <w:p w:rsidR="00425982" w:rsidRPr="007C41B2" w:rsidRDefault="00425982" w:rsidP="00060F18">
      <w:pPr>
        <w:jc w:val="center"/>
        <w:rPr>
          <w:rFonts w:ascii="Arial" w:hAnsi="Arial" w:cs="Arial"/>
          <w:b/>
          <w:bCs/>
          <w:color w:val="000000"/>
          <w:sz w:val="22"/>
          <w:szCs w:val="22"/>
        </w:rPr>
      </w:pPr>
      <w:r w:rsidRPr="007C41B2">
        <w:rPr>
          <w:rFonts w:ascii="Arial" w:hAnsi="Arial" w:cs="Arial"/>
          <w:b/>
          <w:bCs/>
          <w:color w:val="000000"/>
          <w:sz w:val="22"/>
          <w:szCs w:val="22"/>
        </w:rPr>
        <w:t>TRILATERAL WADDEN SEA COOPERATION</w:t>
      </w:r>
    </w:p>
    <w:p w:rsidR="00425982" w:rsidRPr="007C41B2" w:rsidRDefault="00425982" w:rsidP="00060F18">
      <w:pPr>
        <w:jc w:val="center"/>
        <w:rPr>
          <w:rFonts w:ascii="Arial" w:hAnsi="Arial" w:cs="Arial"/>
          <w:b/>
          <w:bCs/>
          <w:color w:val="000000"/>
          <w:sz w:val="22"/>
          <w:szCs w:val="22"/>
        </w:rPr>
      </w:pPr>
    </w:p>
    <w:p w:rsidR="00425982" w:rsidRPr="007C41B2" w:rsidRDefault="00425982" w:rsidP="00060F18">
      <w:pPr>
        <w:jc w:val="center"/>
        <w:rPr>
          <w:rFonts w:ascii="Arial" w:hAnsi="Arial" w:cs="Arial"/>
          <w:b/>
          <w:bCs/>
          <w:color w:val="000000"/>
          <w:sz w:val="22"/>
          <w:szCs w:val="22"/>
        </w:rPr>
      </w:pPr>
      <w:r w:rsidRPr="007C41B2">
        <w:rPr>
          <w:rFonts w:ascii="Arial" w:hAnsi="Arial" w:cs="Arial"/>
          <w:b/>
          <w:bCs/>
          <w:color w:val="000000"/>
          <w:sz w:val="22"/>
          <w:szCs w:val="22"/>
        </w:rPr>
        <w:t xml:space="preserve">WSB </w:t>
      </w:r>
      <w:r w:rsidR="002B7E9D" w:rsidRPr="007C41B2">
        <w:rPr>
          <w:rFonts w:ascii="Arial" w:hAnsi="Arial" w:cs="Arial"/>
          <w:b/>
          <w:bCs/>
          <w:color w:val="000000"/>
          <w:sz w:val="22"/>
          <w:szCs w:val="22"/>
        </w:rPr>
        <w:t>9</w:t>
      </w:r>
    </w:p>
    <w:p w:rsidR="00425982" w:rsidRPr="007C41B2" w:rsidRDefault="00425982" w:rsidP="00060F18">
      <w:pPr>
        <w:jc w:val="center"/>
        <w:rPr>
          <w:rFonts w:ascii="Arial" w:hAnsi="Arial" w:cs="Arial"/>
          <w:b/>
          <w:bCs/>
          <w:color w:val="000000"/>
          <w:sz w:val="22"/>
          <w:szCs w:val="22"/>
        </w:rPr>
      </w:pPr>
    </w:p>
    <w:p w:rsidR="00425982" w:rsidRPr="007C41B2" w:rsidRDefault="002B7E9D" w:rsidP="00060F18">
      <w:pPr>
        <w:jc w:val="center"/>
        <w:rPr>
          <w:rFonts w:ascii="Arial" w:hAnsi="Arial" w:cs="Arial"/>
          <w:b/>
          <w:bCs/>
          <w:color w:val="000000"/>
          <w:sz w:val="22"/>
          <w:szCs w:val="22"/>
        </w:rPr>
      </w:pPr>
      <w:r w:rsidRPr="007C41B2">
        <w:rPr>
          <w:rFonts w:ascii="Arial" w:hAnsi="Arial" w:cs="Arial"/>
          <w:b/>
          <w:bCs/>
          <w:color w:val="000000"/>
          <w:sz w:val="22"/>
          <w:szCs w:val="22"/>
        </w:rPr>
        <w:t xml:space="preserve">Groningen, 9-10 </w:t>
      </w:r>
      <w:r w:rsidR="007C41B2" w:rsidRPr="007C41B2">
        <w:rPr>
          <w:rFonts w:ascii="Arial" w:hAnsi="Arial" w:cs="Arial"/>
          <w:b/>
          <w:bCs/>
          <w:color w:val="000000"/>
          <w:sz w:val="22"/>
          <w:szCs w:val="22"/>
        </w:rPr>
        <w:t>October 2013</w:t>
      </w:r>
    </w:p>
    <w:p w:rsidR="00425982" w:rsidRPr="007C41B2" w:rsidRDefault="00425982" w:rsidP="00060F18">
      <w:pPr>
        <w:jc w:val="center"/>
        <w:rPr>
          <w:rFonts w:ascii="Arial" w:hAnsi="Arial" w:cs="Arial"/>
          <w:b/>
          <w:bCs/>
          <w:color w:val="000000"/>
          <w:sz w:val="22"/>
          <w:szCs w:val="22"/>
        </w:rPr>
      </w:pPr>
    </w:p>
    <w:p w:rsidR="00425982" w:rsidRPr="007C41B2" w:rsidRDefault="00425982" w:rsidP="00060F18">
      <w:pPr>
        <w:jc w:val="center"/>
        <w:rPr>
          <w:rFonts w:ascii="Arial" w:hAnsi="Arial" w:cs="Arial"/>
          <w:b/>
          <w:bCs/>
          <w:color w:val="000000"/>
          <w:sz w:val="22"/>
          <w:szCs w:val="22"/>
        </w:rPr>
      </w:pPr>
    </w:p>
    <w:p w:rsidR="00425982" w:rsidRPr="007C41B2" w:rsidRDefault="00425982" w:rsidP="00060F18">
      <w:pPr>
        <w:ind w:left="360" w:hanging="360"/>
        <w:rPr>
          <w:rFonts w:ascii="Arial" w:hAnsi="Arial" w:cs="Arial"/>
          <w:b/>
          <w:bCs/>
          <w:caps/>
          <w:sz w:val="22"/>
          <w:szCs w:val="22"/>
          <w:u w:val="single"/>
        </w:rPr>
      </w:pPr>
    </w:p>
    <w:p w:rsidR="00425982" w:rsidRPr="007C41B2" w:rsidRDefault="00425982" w:rsidP="00060F18">
      <w:pPr>
        <w:ind w:left="360" w:hanging="360"/>
        <w:rPr>
          <w:rFonts w:ascii="Arial" w:hAnsi="Arial" w:cs="Arial"/>
          <w:b/>
          <w:bCs/>
          <w:sz w:val="22"/>
          <w:szCs w:val="22"/>
          <w:u w:val="single"/>
        </w:rPr>
      </w:pPr>
      <w:r w:rsidRPr="007C41B2">
        <w:rPr>
          <w:rFonts w:ascii="Arial" w:hAnsi="Arial" w:cs="Arial"/>
          <w:b/>
          <w:bCs/>
          <w:caps/>
          <w:sz w:val="22"/>
          <w:szCs w:val="22"/>
          <w:u w:val="single"/>
        </w:rPr>
        <w:t>Agenda item 1</w:t>
      </w:r>
      <w:r w:rsidR="009A4F2A" w:rsidRPr="007C41B2">
        <w:rPr>
          <w:rFonts w:ascii="Arial" w:hAnsi="Arial" w:cs="Arial"/>
          <w:b/>
          <w:bCs/>
          <w:caps/>
          <w:sz w:val="22"/>
          <w:szCs w:val="22"/>
        </w:rPr>
        <w:t>:</w:t>
      </w:r>
      <w:r w:rsidR="00C60B86" w:rsidRPr="007C41B2">
        <w:rPr>
          <w:rFonts w:ascii="Arial" w:hAnsi="Arial" w:cs="Arial"/>
          <w:b/>
          <w:bCs/>
          <w:caps/>
          <w:sz w:val="22"/>
          <w:szCs w:val="22"/>
        </w:rPr>
        <w:t xml:space="preserve"> OPENING</w:t>
      </w:r>
      <w:r w:rsidRPr="007C41B2">
        <w:rPr>
          <w:rFonts w:ascii="Arial" w:hAnsi="Arial" w:cs="Arial"/>
          <w:b/>
          <w:bCs/>
          <w:caps/>
          <w:sz w:val="22"/>
          <w:szCs w:val="22"/>
        </w:rPr>
        <w:t xml:space="preserve"> of the Meeting</w:t>
      </w:r>
    </w:p>
    <w:p w:rsidR="00425982" w:rsidRPr="007C41B2" w:rsidRDefault="00425982" w:rsidP="00060F18">
      <w:pPr>
        <w:rPr>
          <w:rFonts w:ascii="Arial" w:hAnsi="Arial" w:cs="Arial"/>
          <w:sz w:val="22"/>
          <w:szCs w:val="22"/>
        </w:rPr>
      </w:pPr>
    </w:p>
    <w:p w:rsidR="00425982" w:rsidRPr="007C41B2" w:rsidRDefault="00425982" w:rsidP="00060F18">
      <w:pPr>
        <w:rPr>
          <w:rFonts w:ascii="Arial" w:hAnsi="Arial" w:cs="Arial"/>
          <w:sz w:val="22"/>
          <w:szCs w:val="22"/>
        </w:rPr>
      </w:pPr>
      <w:r w:rsidRPr="007C41B2">
        <w:rPr>
          <w:rFonts w:ascii="Arial" w:hAnsi="Arial" w:cs="Arial"/>
          <w:sz w:val="22"/>
          <w:szCs w:val="22"/>
        </w:rPr>
        <w:t xml:space="preserve">The chairman, Mr </w:t>
      </w:r>
      <w:r w:rsidRPr="007C41B2">
        <w:rPr>
          <w:rFonts w:ascii="Arial" w:hAnsi="Arial" w:cs="Arial"/>
          <w:sz w:val="22"/>
          <w:szCs w:val="22"/>
          <w:u w:val="single"/>
        </w:rPr>
        <w:t>Ilsøe</w:t>
      </w:r>
      <w:r w:rsidRPr="007C41B2">
        <w:rPr>
          <w:rFonts w:ascii="Arial" w:hAnsi="Arial" w:cs="Arial"/>
          <w:sz w:val="22"/>
          <w:szCs w:val="22"/>
        </w:rPr>
        <w:t xml:space="preserve">, opened the </w:t>
      </w:r>
      <w:r w:rsidR="005654B8" w:rsidRPr="007C41B2">
        <w:rPr>
          <w:rFonts w:ascii="Arial" w:hAnsi="Arial" w:cs="Arial"/>
          <w:sz w:val="22"/>
          <w:szCs w:val="22"/>
        </w:rPr>
        <w:t xml:space="preserve">ninth meeting of the WSB </w:t>
      </w:r>
      <w:r w:rsidRPr="007C41B2">
        <w:rPr>
          <w:rFonts w:ascii="Arial" w:hAnsi="Arial" w:cs="Arial"/>
          <w:sz w:val="22"/>
          <w:szCs w:val="22"/>
        </w:rPr>
        <w:t xml:space="preserve">at </w:t>
      </w:r>
      <w:r w:rsidR="005654B8" w:rsidRPr="007C41B2">
        <w:rPr>
          <w:rFonts w:ascii="Arial" w:hAnsi="Arial" w:cs="Arial"/>
          <w:sz w:val="22"/>
          <w:szCs w:val="22"/>
        </w:rPr>
        <w:t>13</w:t>
      </w:r>
      <w:r w:rsidRPr="007C41B2">
        <w:rPr>
          <w:rFonts w:ascii="Arial" w:hAnsi="Arial" w:cs="Arial"/>
          <w:sz w:val="22"/>
          <w:szCs w:val="22"/>
        </w:rPr>
        <w:t>:00 h</w:t>
      </w:r>
      <w:r w:rsidR="005654B8" w:rsidRPr="007C41B2">
        <w:rPr>
          <w:rFonts w:ascii="Arial" w:hAnsi="Arial" w:cs="Arial"/>
          <w:sz w:val="22"/>
          <w:szCs w:val="22"/>
        </w:rPr>
        <w:t>.</w:t>
      </w:r>
      <w:r w:rsidRPr="007C41B2">
        <w:rPr>
          <w:rFonts w:ascii="Arial" w:hAnsi="Arial" w:cs="Arial"/>
          <w:sz w:val="22"/>
          <w:szCs w:val="22"/>
        </w:rPr>
        <w:t xml:space="preserve"> </w:t>
      </w:r>
      <w:r w:rsidR="00F926E7" w:rsidRPr="007C41B2">
        <w:rPr>
          <w:rFonts w:ascii="Arial" w:hAnsi="Arial" w:cs="Arial"/>
          <w:sz w:val="22"/>
          <w:szCs w:val="22"/>
        </w:rPr>
        <w:t xml:space="preserve">Mr Lauenborg, </w:t>
      </w:r>
      <w:r w:rsidR="00D87680">
        <w:rPr>
          <w:rFonts w:ascii="Arial" w:hAnsi="Arial" w:cs="Arial"/>
          <w:sz w:val="22"/>
          <w:szCs w:val="22"/>
        </w:rPr>
        <w:t>Mr Holst Christensen</w:t>
      </w:r>
      <w:r w:rsidR="00E717B8" w:rsidRPr="007C41B2">
        <w:rPr>
          <w:rFonts w:ascii="Arial" w:hAnsi="Arial" w:cs="Arial"/>
          <w:sz w:val="22"/>
          <w:szCs w:val="22"/>
        </w:rPr>
        <w:t xml:space="preserve">, </w:t>
      </w:r>
      <w:r w:rsidR="000F7447">
        <w:rPr>
          <w:rFonts w:ascii="Arial" w:hAnsi="Arial" w:cs="Arial"/>
          <w:sz w:val="22"/>
          <w:szCs w:val="22"/>
        </w:rPr>
        <w:t xml:space="preserve">Ms Krag Svendsen, </w:t>
      </w:r>
      <w:r w:rsidR="00F926E7" w:rsidRPr="007C41B2">
        <w:rPr>
          <w:rFonts w:ascii="Arial" w:hAnsi="Arial" w:cs="Arial"/>
          <w:sz w:val="22"/>
          <w:szCs w:val="22"/>
        </w:rPr>
        <w:t>Mr Gabany</w:t>
      </w:r>
      <w:r w:rsidR="006249A3" w:rsidRPr="007C41B2">
        <w:rPr>
          <w:rFonts w:ascii="Arial" w:hAnsi="Arial" w:cs="Arial"/>
          <w:sz w:val="22"/>
          <w:szCs w:val="22"/>
        </w:rPr>
        <w:t>i</w:t>
      </w:r>
      <w:r w:rsidR="00D87680">
        <w:rPr>
          <w:rFonts w:ascii="Arial" w:hAnsi="Arial" w:cs="Arial"/>
          <w:sz w:val="22"/>
          <w:szCs w:val="22"/>
        </w:rPr>
        <w:t>, Mr Scherer</w:t>
      </w:r>
      <w:r w:rsidR="00E717B8" w:rsidRPr="007C41B2">
        <w:rPr>
          <w:rFonts w:ascii="Arial" w:hAnsi="Arial" w:cs="Arial"/>
          <w:sz w:val="22"/>
          <w:szCs w:val="22"/>
        </w:rPr>
        <w:t xml:space="preserve"> and Mr Hebbelmann</w:t>
      </w:r>
      <w:r w:rsidR="0008346F" w:rsidRPr="007C41B2">
        <w:rPr>
          <w:rFonts w:ascii="Arial" w:hAnsi="Arial" w:cs="Arial"/>
          <w:sz w:val="22"/>
          <w:szCs w:val="22"/>
        </w:rPr>
        <w:t xml:space="preserve"> </w:t>
      </w:r>
      <w:r w:rsidR="00F926E7" w:rsidRPr="007C41B2">
        <w:rPr>
          <w:rFonts w:ascii="Arial" w:hAnsi="Arial" w:cs="Arial"/>
          <w:sz w:val="22"/>
          <w:szCs w:val="22"/>
        </w:rPr>
        <w:t xml:space="preserve">had apologised. </w:t>
      </w:r>
      <w:r w:rsidR="00E717B8" w:rsidRPr="007C41B2">
        <w:rPr>
          <w:rFonts w:ascii="Arial" w:hAnsi="Arial" w:cs="Arial"/>
          <w:sz w:val="22"/>
          <w:szCs w:val="22"/>
        </w:rPr>
        <w:t>Mr Gabanyi was represented by M Janke, Mr Hebbelmann by Ms Sobottka</w:t>
      </w:r>
      <w:r w:rsidR="00D87680">
        <w:rPr>
          <w:rFonts w:ascii="Arial" w:hAnsi="Arial" w:cs="Arial"/>
          <w:sz w:val="22"/>
          <w:szCs w:val="22"/>
        </w:rPr>
        <w:t xml:space="preserve"> and Mr Scherer by Ms Knoke</w:t>
      </w:r>
      <w:r w:rsidR="00E717B8" w:rsidRPr="007C41B2">
        <w:rPr>
          <w:rFonts w:ascii="Arial" w:hAnsi="Arial" w:cs="Arial"/>
          <w:sz w:val="22"/>
          <w:szCs w:val="22"/>
        </w:rPr>
        <w:t xml:space="preserve">. </w:t>
      </w:r>
      <w:r w:rsidRPr="007C41B2">
        <w:rPr>
          <w:rFonts w:ascii="Arial" w:hAnsi="Arial" w:cs="Arial"/>
          <w:sz w:val="22"/>
          <w:szCs w:val="22"/>
        </w:rPr>
        <w:t xml:space="preserve">A list of participants is in </w:t>
      </w:r>
      <w:r w:rsidRPr="007C41B2">
        <w:rPr>
          <w:rFonts w:ascii="Arial" w:hAnsi="Arial" w:cs="Arial"/>
          <w:b/>
          <w:bCs/>
          <w:sz w:val="22"/>
          <w:szCs w:val="22"/>
        </w:rPr>
        <w:t>Annex 1</w:t>
      </w:r>
      <w:r w:rsidRPr="007C41B2">
        <w:rPr>
          <w:rFonts w:ascii="Arial" w:hAnsi="Arial" w:cs="Arial"/>
          <w:sz w:val="22"/>
          <w:szCs w:val="22"/>
        </w:rPr>
        <w:t>.</w:t>
      </w:r>
    </w:p>
    <w:p w:rsidR="0063294A" w:rsidRPr="007C41B2" w:rsidRDefault="005654B8" w:rsidP="00060F18">
      <w:pPr>
        <w:rPr>
          <w:rFonts w:ascii="Arial" w:hAnsi="Arial" w:cs="Arial"/>
          <w:sz w:val="22"/>
          <w:szCs w:val="22"/>
        </w:rPr>
      </w:pPr>
      <w:r w:rsidRPr="007C41B2">
        <w:rPr>
          <w:rFonts w:ascii="Arial" w:hAnsi="Arial" w:cs="Arial"/>
          <w:sz w:val="22"/>
          <w:szCs w:val="22"/>
        </w:rPr>
        <w:t xml:space="preserve">The participants were welcomed by the host of the meeting, Mr </w:t>
      </w:r>
      <w:r w:rsidRPr="007C41B2">
        <w:rPr>
          <w:rFonts w:ascii="Arial" w:hAnsi="Arial" w:cs="Arial"/>
          <w:sz w:val="22"/>
          <w:szCs w:val="22"/>
          <w:u w:val="single"/>
        </w:rPr>
        <w:t>Sta</w:t>
      </w:r>
      <w:r w:rsidR="006B40D8" w:rsidRPr="007C41B2">
        <w:rPr>
          <w:rFonts w:ascii="Arial" w:hAnsi="Arial" w:cs="Arial"/>
          <w:sz w:val="22"/>
          <w:szCs w:val="22"/>
          <w:u w:val="single"/>
        </w:rPr>
        <w:t>g</w:t>
      </w:r>
      <w:r w:rsidRPr="007C41B2">
        <w:rPr>
          <w:rFonts w:ascii="Arial" w:hAnsi="Arial" w:cs="Arial"/>
          <w:sz w:val="22"/>
          <w:szCs w:val="22"/>
          <w:u w:val="single"/>
        </w:rPr>
        <w:t>houwer</w:t>
      </w:r>
      <w:r w:rsidRPr="007C41B2">
        <w:rPr>
          <w:rFonts w:ascii="Arial" w:hAnsi="Arial" w:cs="Arial"/>
          <w:sz w:val="22"/>
          <w:szCs w:val="22"/>
        </w:rPr>
        <w:t xml:space="preserve">, member of the </w:t>
      </w:r>
      <w:r w:rsidR="00E17B91" w:rsidRPr="007C41B2">
        <w:rPr>
          <w:rFonts w:ascii="Arial" w:hAnsi="Arial" w:cs="Arial"/>
          <w:sz w:val="22"/>
          <w:szCs w:val="22"/>
        </w:rPr>
        <w:t>executive</w:t>
      </w:r>
      <w:r w:rsidRPr="007C41B2">
        <w:rPr>
          <w:rFonts w:ascii="Arial" w:hAnsi="Arial" w:cs="Arial"/>
          <w:sz w:val="22"/>
          <w:szCs w:val="22"/>
        </w:rPr>
        <w:t xml:space="preserve"> of the province of Groningen who gave a</w:t>
      </w:r>
      <w:r w:rsidR="00E717B8" w:rsidRPr="007C41B2">
        <w:rPr>
          <w:rFonts w:ascii="Arial" w:hAnsi="Arial" w:cs="Arial"/>
          <w:sz w:val="22"/>
          <w:szCs w:val="22"/>
        </w:rPr>
        <w:t xml:space="preserve"> </w:t>
      </w:r>
      <w:r w:rsidRPr="007C41B2">
        <w:rPr>
          <w:rFonts w:ascii="Arial" w:hAnsi="Arial" w:cs="Arial"/>
          <w:sz w:val="22"/>
          <w:szCs w:val="22"/>
        </w:rPr>
        <w:t>presentation about the Groningen part of the Wadden Sea region.</w:t>
      </w:r>
    </w:p>
    <w:p w:rsidR="005654B8" w:rsidRPr="007C41B2" w:rsidRDefault="005654B8" w:rsidP="00060F18">
      <w:pPr>
        <w:rPr>
          <w:rFonts w:ascii="Arial" w:hAnsi="Arial" w:cs="Arial"/>
          <w:sz w:val="22"/>
          <w:szCs w:val="22"/>
        </w:rPr>
      </w:pPr>
    </w:p>
    <w:p w:rsidR="00425982" w:rsidRPr="007C41B2" w:rsidRDefault="00425982" w:rsidP="00060F18">
      <w:pPr>
        <w:rPr>
          <w:rFonts w:ascii="Arial" w:hAnsi="Arial" w:cs="Arial"/>
          <w:sz w:val="22"/>
          <w:szCs w:val="22"/>
        </w:rPr>
      </w:pPr>
    </w:p>
    <w:p w:rsidR="00425982" w:rsidRPr="007C41B2" w:rsidRDefault="00425982" w:rsidP="00060F18">
      <w:pPr>
        <w:ind w:left="360" w:hanging="360"/>
        <w:rPr>
          <w:rFonts w:ascii="Arial" w:hAnsi="Arial" w:cs="Arial"/>
          <w:b/>
          <w:bCs/>
          <w:sz w:val="22"/>
          <w:szCs w:val="22"/>
          <w:u w:val="single"/>
        </w:rPr>
      </w:pPr>
      <w:r w:rsidRPr="007C41B2">
        <w:rPr>
          <w:rFonts w:ascii="Arial" w:hAnsi="Arial" w:cs="Arial"/>
          <w:b/>
          <w:bCs/>
          <w:caps/>
          <w:sz w:val="22"/>
          <w:szCs w:val="22"/>
          <w:u w:val="single"/>
        </w:rPr>
        <w:t>Agenda item</w:t>
      </w:r>
      <w:r w:rsidRPr="007C41B2">
        <w:rPr>
          <w:rFonts w:ascii="Arial" w:hAnsi="Arial" w:cs="Arial"/>
          <w:b/>
          <w:bCs/>
          <w:sz w:val="22"/>
          <w:szCs w:val="22"/>
          <w:u w:val="single"/>
        </w:rPr>
        <w:t xml:space="preserve"> 2</w:t>
      </w:r>
      <w:r w:rsidR="009A4F2A" w:rsidRPr="007C41B2">
        <w:rPr>
          <w:rFonts w:ascii="Arial" w:hAnsi="Arial" w:cs="Arial"/>
          <w:b/>
          <w:bCs/>
          <w:sz w:val="22"/>
          <w:szCs w:val="22"/>
        </w:rPr>
        <w:t>:</w:t>
      </w:r>
      <w:r w:rsidR="00C60B86" w:rsidRPr="007C41B2">
        <w:rPr>
          <w:rFonts w:ascii="Arial" w:hAnsi="Arial" w:cs="Arial"/>
          <w:b/>
          <w:bCs/>
          <w:caps/>
          <w:sz w:val="22"/>
          <w:szCs w:val="22"/>
        </w:rPr>
        <w:t xml:space="preserve"> ADOPTION</w:t>
      </w:r>
      <w:r w:rsidRPr="007C41B2">
        <w:rPr>
          <w:rFonts w:ascii="Arial" w:hAnsi="Arial" w:cs="Arial"/>
          <w:b/>
          <w:bCs/>
          <w:caps/>
          <w:sz w:val="22"/>
          <w:szCs w:val="22"/>
        </w:rPr>
        <w:t xml:space="preserve"> of the Agenda</w:t>
      </w:r>
    </w:p>
    <w:p w:rsidR="00425982" w:rsidRPr="007C41B2" w:rsidRDefault="00425982" w:rsidP="00060F18">
      <w:pPr>
        <w:ind w:left="360" w:hanging="360"/>
        <w:rPr>
          <w:rFonts w:ascii="Arial" w:hAnsi="Arial" w:cs="Arial"/>
          <w:sz w:val="20"/>
          <w:szCs w:val="20"/>
        </w:rPr>
      </w:pPr>
      <w:r w:rsidRPr="007C41B2">
        <w:rPr>
          <w:rFonts w:ascii="Arial" w:hAnsi="Arial" w:cs="Arial"/>
          <w:sz w:val="20"/>
          <w:szCs w:val="20"/>
          <w:u w:val="single"/>
        </w:rPr>
        <w:t>Document</w:t>
      </w:r>
      <w:r w:rsidRPr="007C41B2">
        <w:rPr>
          <w:rFonts w:ascii="Arial" w:hAnsi="Arial" w:cs="Arial"/>
          <w:sz w:val="20"/>
          <w:szCs w:val="20"/>
        </w:rPr>
        <w:t xml:space="preserve">: WSB </w:t>
      </w:r>
      <w:r w:rsidR="00E717B8" w:rsidRPr="007C41B2">
        <w:rPr>
          <w:rFonts w:ascii="Arial" w:hAnsi="Arial" w:cs="Arial"/>
          <w:sz w:val="20"/>
          <w:szCs w:val="20"/>
        </w:rPr>
        <w:t>9</w:t>
      </w:r>
      <w:r w:rsidRPr="007C41B2">
        <w:rPr>
          <w:rFonts w:ascii="Arial" w:hAnsi="Arial" w:cs="Arial"/>
          <w:sz w:val="20"/>
          <w:szCs w:val="20"/>
        </w:rPr>
        <w:t>/2/1 Draft Agenda</w:t>
      </w:r>
    </w:p>
    <w:p w:rsidR="00425982" w:rsidRPr="007C41B2" w:rsidRDefault="00425982" w:rsidP="00060F18">
      <w:pPr>
        <w:pStyle w:val="Textkrper-Zeileneinzug"/>
        <w:ind w:left="0" w:firstLine="0"/>
        <w:rPr>
          <w:sz w:val="22"/>
          <w:szCs w:val="22"/>
          <w:lang w:val="en-GB"/>
        </w:rPr>
      </w:pPr>
    </w:p>
    <w:p w:rsidR="00425982" w:rsidRPr="007C41B2" w:rsidRDefault="00425982" w:rsidP="00060F18">
      <w:pPr>
        <w:pStyle w:val="Textkrper-Zeileneinzug"/>
        <w:ind w:left="0" w:firstLine="0"/>
        <w:rPr>
          <w:sz w:val="22"/>
          <w:szCs w:val="22"/>
          <w:lang w:val="en-GB"/>
        </w:rPr>
      </w:pPr>
      <w:r w:rsidRPr="007C41B2">
        <w:rPr>
          <w:sz w:val="22"/>
          <w:szCs w:val="22"/>
          <w:lang w:val="en-GB"/>
        </w:rPr>
        <w:t xml:space="preserve">The meeting </w:t>
      </w:r>
      <w:r w:rsidRPr="007C41B2">
        <w:rPr>
          <w:b/>
          <w:bCs/>
          <w:sz w:val="22"/>
          <w:szCs w:val="22"/>
          <w:lang w:val="en-GB"/>
        </w:rPr>
        <w:t>adopted</w:t>
      </w:r>
      <w:r w:rsidRPr="007C41B2">
        <w:rPr>
          <w:sz w:val="22"/>
          <w:szCs w:val="22"/>
          <w:lang w:val="en-GB"/>
        </w:rPr>
        <w:t xml:space="preserve"> the draft agenda of the meeting. The agenda is in </w:t>
      </w:r>
      <w:r w:rsidRPr="007C41B2">
        <w:rPr>
          <w:b/>
          <w:bCs/>
          <w:sz w:val="22"/>
          <w:szCs w:val="22"/>
          <w:lang w:val="en-GB"/>
        </w:rPr>
        <w:t>Annex 2</w:t>
      </w:r>
      <w:r w:rsidRPr="007C41B2">
        <w:rPr>
          <w:sz w:val="22"/>
          <w:szCs w:val="22"/>
          <w:lang w:val="en-GB"/>
        </w:rPr>
        <w:t>.</w:t>
      </w:r>
      <w:r w:rsidR="001D64BC" w:rsidRPr="007C41B2">
        <w:rPr>
          <w:sz w:val="22"/>
          <w:szCs w:val="22"/>
          <w:lang w:val="en-GB"/>
        </w:rPr>
        <w:t xml:space="preserve"> It was </w:t>
      </w:r>
      <w:r w:rsidR="001D64BC" w:rsidRPr="007C41B2">
        <w:rPr>
          <w:b/>
          <w:sz w:val="22"/>
          <w:szCs w:val="22"/>
          <w:lang w:val="en-GB"/>
        </w:rPr>
        <w:t>agreed</w:t>
      </w:r>
      <w:r w:rsidR="001D64BC" w:rsidRPr="007C41B2">
        <w:rPr>
          <w:sz w:val="22"/>
          <w:szCs w:val="22"/>
          <w:lang w:val="en-GB"/>
        </w:rPr>
        <w:t xml:space="preserve"> to discuss the feasibility study for a Wadden Sea World Heritage </w:t>
      </w:r>
      <w:r w:rsidR="007C41B2" w:rsidRPr="007C41B2">
        <w:rPr>
          <w:sz w:val="22"/>
          <w:szCs w:val="22"/>
          <w:lang w:val="en-GB"/>
        </w:rPr>
        <w:t>Centre</w:t>
      </w:r>
      <w:r w:rsidR="001D64BC" w:rsidRPr="007C41B2">
        <w:rPr>
          <w:sz w:val="22"/>
          <w:szCs w:val="22"/>
          <w:lang w:val="en-GB"/>
        </w:rPr>
        <w:t xml:space="preserve"> under agenda item 7. It was furthermore </w:t>
      </w:r>
      <w:r w:rsidR="001D64BC" w:rsidRPr="007C41B2">
        <w:rPr>
          <w:b/>
          <w:sz w:val="22"/>
          <w:szCs w:val="22"/>
          <w:lang w:val="en-GB"/>
        </w:rPr>
        <w:t>agreed</w:t>
      </w:r>
      <w:r w:rsidR="001D64BC" w:rsidRPr="007C41B2">
        <w:rPr>
          <w:sz w:val="22"/>
          <w:szCs w:val="22"/>
          <w:lang w:val="en-GB"/>
        </w:rPr>
        <w:t xml:space="preserve"> not to discuss the</w:t>
      </w:r>
      <w:r w:rsidR="00E5505C">
        <w:rPr>
          <w:sz w:val="22"/>
          <w:szCs w:val="22"/>
          <w:lang w:val="en-GB"/>
        </w:rPr>
        <w:t xml:space="preserve"> draft Ministerial Council Declaration</w:t>
      </w:r>
      <w:r w:rsidR="001D64BC" w:rsidRPr="007C41B2">
        <w:rPr>
          <w:sz w:val="22"/>
          <w:szCs w:val="22"/>
          <w:lang w:val="en-GB"/>
        </w:rPr>
        <w:t xml:space="preserve"> </w:t>
      </w:r>
      <w:r w:rsidR="00E5505C">
        <w:rPr>
          <w:sz w:val="22"/>
          <w:szCs w:val="22"/>
          <w:lang w:val="en-GB"/>
        </w:rPr>
        <w:t>(</w:t>
      </w:r>
      <w:r w:rsidR="001D64BC" w:rsidRPr="007C41B2">
        <w:rPr>
          <w:sz w:val="22"/>
          <w:szCs w:val="22"/>
          <w:lang w:val="en-GB"/>
        </w:rPr>
        <w:t>MCD</w:t>
      </w:r>
      <w:r w:rsidR="00E5505C">
        <w:rPr>
          <w:sz w:val="22"/>
          <w:szCs w:val="22"/>
          <w:lang w:val="en-GB"/>
        </w:rPr>
        <w:t>)</w:t>
      </w:r>
      <w:r w:rsidR="001D64BC" w:rsidRPr="007C41B2">
        <w:rPr>
          <w:sz w:val="22"/>
          <w:szCs w:val="22"/>
          <w:lang w:val="en-GB"/>
        </w:rPr>
        <w:t xml:space="preserve"> since the draft is now subject to national consultations.</w:t>
      </w:r>
    </w:p>
    <w:p w:rsidR="00425982" w:rsidRPr="007C41B2" w:rsidRDefault="00425982" w:rsidP="00060F18">
      <w:pPr>
        <w:pStyle w:val="Textkrper-Zeileneinzug"/>
        <w:ind w:left="0" w:firstLine="0"/>
        <w:rPr>
          <w:sz w:val="22"/>
          <w:szCs w:val="22"/>
          <w:lang w:val="en-GB"/>
        </w:rPr>
      </w:pPr>
    </w:p>
    <w:p w:rsidR="00425982" w:rsidRPr="007C41B2" w:rsidRDefault="00425982" w:rsidP="00060F18">
      <w:pPr>
        <w:pStyle w:val="Textkrper-Zeileneinzug"/>
        <w:ind w:left="0" w:firstLine="0"/>
        <w:rPr>
          <w:sz w:val="22"/>
          <w:szCs w:val="22"/>
          <w:lang w:val="en-GB"/>
        </w:rPr>
      </w:pPr>
    </w:p>
    <w:p w:rsidR="00425982" w:rsidRPr="007C41B2" w:rsidRDefault="00425982" w:rsidP="00060F18">
      <w:pPr>
        <w:ind w:left="360" w:hanging="360"/>
        <w:rPr>
          <w:rFonts w:ascii="Arial" w:hAnsi="Arial" w:cs="Arial"/>
          <w:b/>
          <w:bCs/>
          <w:sz w:val="22"/>
          <w:szCs w:val="22"/>
        </w:rPr>
      </w:pPr>
      <w:r w:rsidRPr="007C41B2">
        <w:rPr>
          <w:rFonts w:ascii="Arial" w:hAnsi="Arial" w:cs="Arial"/>
          <w:b/>
          <w:bCs/>
          <w:caps/>
          <w:sz w:val="22"/>
          <w:szCs w:val="22"/>
          <w:u w:val="single"/>
        </w:rPr>
        <w:t>Agenda item</w:t>
      </w:r>
      <w:r w:rsidRPr="007C41B2">
        <w:rPr>
          <w:rFonts w:ascii="Arial" w:hAnsi="Arial" w:cs="Arial"/>
          <w:b/>
          <w:bCs/>
          <w:sz w:val="22"/>
          <w:szCs w:val="22"/>
          <w:u w:val="single"/>
        </w:rPr>
        <w:t xml:space="preserve"> 3</w:t>
      </w:r>
      <w:r w:rsidR="009A4F2A" w:rsidRPr="007C41B2">
        <w:rPr>
          <w:rFonts w:ascii="Arial" w:hAnsi="Arial" w:cs="Arial"/>
          <w:b/>
          <w:bCs/>
          <w:sz w:val="22"/>
          <w:szCs w:val="22"/>
        </w:rPr>
        <w:t>:</w:t>
      </w:r>
      <w:r w:rsidR="00C60B86" w:rsidRPr="007C41B2">
        <w:rPr>
          <w:rFonts w:ascii="Arial" w:hAnsi="Arial" w:cs="Arial"/>
          <w:b/>
          <w:bCs/>
          <w:caps/>
          <w:sz w:val="22"/>
          <w:szCs w:val="22"/>
        </w:rPr>
        <w:t xml:space="preserve"> SUMMARY</w:t>
      </w:r>
      <w:r w:rsidRPr="007C41B2">
        <w:rPr>
          <w:rFonts w:ascii="Arial" w:hAnsi="Arial" w:cs="Arial"/>
          <w:b/>
          <w:bCs/>
          <w:caps/>
          <w:sz w:val="22"/>
          <w:szCs w:val="22"/>
        </w:rPr>
        <w:t xml:space="preserve"> Record WSB </w:t>
      </w:r>
      <w:r w:rsidR="00E717B8" w:rsidRPr="007C41B2">
        <w:rPr>
          <w:rFonts w:ascii="Arial" w:hAnsi="Arial" w:cs="Arial"/>
          <w:b/>
          <w:bCs/>
          <w:caps/>
          <w:sz w:val="22"/>
          <w:szCs w:val="22"/>
        </w:rPr>
        <w:t>8</w:t>
      </w:r>
    </w:p>
    <w:p w:rsidR="00425982" w:rsidRPr="007C41B2" w:rsidRDefault="00425982" w:rsidP="00060F18">
      <w:pPr>
        <w:rPr>
          <w:rFonts w:ascii="Arial" w:hAnsi="Arial" w:cs="Arial"/>
          <w:sz w:val="20"/>
          <w:szCs w:val="20"/>
        </w:rPr>
      </w:pPr>
      <w:r w:rsidRPr="007C41B2">
        <w:rPr>
          <w:rFonts w:ascii="Arial" w:hAnsi="Arial" w:cs="Arial"/>
          <w:sz w:val="20"/>
          <w:szCs w:val="20"/>
          <w:u w:val="single"/>
        </w:rPr>
        <w:t>Document</w:t>
      </w:r>
      <w:r w:rsidRPr="007C41B2">
        <w:rPr>
          <w:rFonts w:ascii="Arial" w:hAnsi="Arial" w:cs="Arial"/>
          <w:sz w:val="20"/>
          <w:szCs w:val="20"/>
        </w:rPr>
        <w:t xml:space="preserve">: </w:t>
      </w:r>
      <w:r w:rsidR="00E717B8" w:rsidRPr="007C41B2">
        <w:rPr>
          <w:rFonts w:ascii="Arial" w:hAnsi="Arial" w:cs="Arial"/>
          <w:sz w:val="20"/>
          <w:szCs w:val="20"/>
        </w:rPr>
        <w:t xml:space="preserve">WSB 9/3/1 </w:t>
      </w:r>
      <w:r w:rsidRPr="007C41B2">
        <w:rPr>
          <w:rFonts w:ascii="Arial" w:hAnsi="Arial" w:cs="Arial"/>
          <w:sz w:val="20"/>
          <w:szCs w:val="20"/>
        </w:rPr>
        <w:t xml:space="preserve">Final Draft Summary Record WSB </w:t>
      </w:r>
      <w:r w:rsidR="00E717B8" w:rsidRPr="007C41B2">
        <w:rPr>
          <w:rFonts w:ascii="Arial" w:hAnsi="Arial" w:cs="Arial"/>
          <w:sz w:val="20"/>
          <w:szCs w:val="20"/>
        </w:rPr>
        <w:t>8</w:t>
      </w:r>
    </w:p>
    <w:p w:rsidR="00425982" w:rsidRPr="007C41B2" w:rsidRDefault="00425982" w:rsidP="00060F18">
      <w:pPr>
        <w:rPr>
          <w:rFonts w:ascii="Arial" w:hAnsi="Arial" w:cs="Arial"/>
          <w:sz w:val="22"/>
          <w:szCs w:val="22"/>
        </w:rPr>
      </w:pPr>
    </w:p>
    <w:p w:rsidR="00425982" w:rsidRPr="007C41B2" w:rsidRDefault="001D64BC" w:rsidP="002F1205">
      <w:pPr>
        <w:rPr>
          <w:rFonts w:ascii="Arial" w:hAnsi="Arial" w:cs="Arial"/>
          <w:sz w:val="22"/>
          <w:szCs w:val="22"/>
        </w:rPr>
      </w:pPr>
      <w:r w:rsidRPr="007C41B2">
        <w:rPr>
          <w:rFonts w:ascii="Arial" w:hAnsi="Arial" w:cs="Arial"/>
          <w:sz w:val="22"/>
          <w:szCs w:val="22"/>
        </w:rPr>
        <w:t>With regard to the Dutc</w:t>
      </w:r>
      <w:r w:rsidR="002A4BD8" w:rsidRPr="007C41B2">
        <w:rPr>
          <w:rFonts w:ascii="Arial" w:hAnsi="Arial" w:cs="Arial"/>
          <w:sz w:val="22"/>
          <w:szCs w:val="22"/>
        </w:rPr>
        <w:t>h</w:t>
      </w:r>
      <w:r w:rsidRPr="007C41B2">
        <w:rPr>
          <w:rFonts w:ascii="Arial" w:hAnsi="Arial" w:cs="Arial"/>
          <w:sz w:val="22"/>
          <w:szCs w:val="22"/>
        </w:rPr>
        <w:t xml:space="preserve"> proposals to the WSB 8 Draft </w:t>
      </w:r>
      <w:r w:rsidR="007C41B2" w:rsidRPr="007C41B2">
        <w:rPr>
          <w:rFonts w:ascii="Arial" w:hAnsi="Arial" w:cs="Arial"/>
          <w:sz w:val="22"/>
          <w:szCs w:val="22"/>
        </w:rPr>
        <w:t>Summary</w:t>
      </w:r>
      <w:r w:rsidRPr="007C41B2">
        <w:rPr>
          <w:rFonts w:ascii="Arial" w:hAnsi="Arial" w:cs="Arial"/>
          <w:sz w:val="22"/>
          <w:szCs w:val="22"/>
        </w:rPr>
        <w:t xml:space="preserve"> Record, as in document WSB 9/3/1, the meeting </w:t>
      </w:r>
      <w:r w:rsidRPr="007C41B2">
        <w:rPr>
          <w:rFonts w:ascii="Arial" w:hAnsi="Arial" w:cs="Arial"/>
          <w:b/>
          <w:sz w:val="22"/>
          <w:szCs w:val="22"/>
        </w:rPr>
        <w:t>agreed</w:t>
      </w:r>
      <w:r w:rsidRPr="007C41B2">
        <w:rPr>
          <w:rFonts w:ascii="Arial" w:hAnsi="Arial" w:cs="Arial"/>
          <w:sz w:val="22"/>
          <w:szCs w:val="22"/>
        </w:rPr>
        <w:t xml:space="preserve"> that the proposal to make a reference to the shipping vision would be taken up </w:t>
      </w:r>
      <w:r w:rsidR="00BE5019" w:rsidRPr="007C41B2">
        <w:rPr>
          <w:rFonts w:ascii="Arial" w:hAnsi="Arial" w:cs="Arial"/>
          <w:sz w:val="22"/>
          <w:szCs w:val="22"/>
        </w:rPr>
        <w:t xml:space="preserve">again </w:t>
      </w:r>
      <w:r w:rsidRPr="007C41B2">
        <w:rPr>
          <w:rFonts w:ascii="Arial" w:hAnsi="Arial" w:cs="Arial"/>
          <w:sz w:val="22"/>
          <w:szCs w:val="22"/>
        </w:rPr>
        <w:t xml:space="preserve">at WSB-10 and </w:t>
      </w:r>
      <w:r w:rsidR="002A4BD8" w:rsidRPr="007C41B2">
        <w:rPr>
          <w:rFonts w:ascii="Arial" w:hAnsi="Arial" w:cs="Arial"/>
          <w:sz w:val="22"/>
          <w:szCs w:val="22"/>
        </w:rPr>
        <w:t xml:space="preserve">that </w:t>
      </w:r>
      <w:r w:rsidR="00BE5019" w:rsidRPr="007C41B2">
        <w:rPr>
          <w:rFonts w:ascii="Arial" w:hAnsi="Arial" w:cs="Arial"/>
          <w:sz w:val="22"/>
          <w:szCs w:val="22"/>
        </w:rPr>
        <w:t>the mentioning of</w:t>
      </w:r>
      <w:r w:rsidR="002A4BD8" w:rsidRPr="007C41B2">
        <w:rPr>
          <w:rFonts w:ascii="Arial" w:hAnsi="Arial" w:cs="Arial"/>
          <w:sz w:val="22"/>
          <w:szCs w:val="22"/>
        </w:rPr>
        <w:t xml:space="preserve"> </w:t>
      </w:r>
      <w:r w:rsidR="00BE5019" w:rsidRPr="007C41B2">
        <w:rPr>
          <w:rFonts w:ascii="Arial" w:hAnsi="Arial" w:cs="Arial"/>
          <w:sz w:val="22"/>
          <w:szCs w:val="22"/>
        </w:rPr>
        <w:t xml:space="preserve">innovative techniques in flyway </w:t>
      </w:r>
      <w:r w:rsidR="007C41B2" w:rsidRPr="007C41B2">
        <w:rPr>
          <w:rFonts w:ascii="Arial" w:hAnsi="Arial" w:cs="Arial"/>
          <w:sz w:val="22"/>
          <w:szCs w:val="22"/>
        </w:rPr>
        <w:t>monitoring in</w:t>
      </w:r>
      <w:r w:rsidR="002A4BD8" w:rsidRPr="007C41B2">
        <w:rPr>
          <w:rFonts w:ascii="Arial" w:hAnsi="Arial" w:cs="Arial"/>
          <w:sz w:val="22"/>
          <w:szCs w:val="22"/>
        </w:rPr>
        <w:t xml:space="preserve"> the Flyway Vision </w:t>
      </w:r>
      <w:r w:rsidR="00BE5019" w:rsidRPr="007C41B2">
        <w:rPr>
          <w:rFonts w:ascii="Arial" w:hAnsi="Arial" w:cs="Arial"/>
          <w:sz w:val="22"/>
          <w:szCs w:val="22"/>
        </w:rPr>
        <w:t xml:space="preserve">(Annex 3) would be done by WSB-10 without further discussion. </w:t>
      </w:r>
    </w:p>
    <w:p w:rsidR="00BE5019" w:rsidRPr="007C41B2" w:rsidRDefault="00BE5019" w:rsidP="002F1205">
      <w:pPr>
        <w:rPr>
          <w:rFonts w:ascii="Arial" w:hAnsi="Arial" w:cs="Arial"/>
          <w:sz w:val="22"/>
          <w:szCs w:val="22"/>
        </w:rPr>
      </w:pPr>
    </w:p>
    <w:p w:rsidR="00BE5019" w:rsidRPr="007C41B2" w:rsidRDefault="00BE5019" w:rsidP="002F1205">
      <w:pPr>
        <w:rPr>
          <w:rFonts w:ascii="Arial" w:hAnsi="Arial" w:cs="Arial"/>
          <w:sz w:val="22"/>
          <w:szCs w:val="22"/>
        </w:rPr>
      </w:pPr>
      <w:r w:rsidRPr="007C41B2">
        <w:rPr>
          <w:rFonts w:ascii="Arial" w:hAnsi="Arial" w:cs="Arial"/>
          <w:sz w:val="22"/>
          <w:szCs w:val="22"/>
        </w:rPr>
        <w:t xml:space="preserve">The Final </w:t>
      </w:r>
      <w:r w:rsidR="000B32DA" w:rsidRPr="007C41B2">
        <w:rPr>
          <w:rFonts w:ascii="Arial" w:hAnsi="Arial" w:cs="Arial"/>
          <w:sz w:val="22"/>
          <w:szCs w:val="22"/>
        </w:rPr>
        <w:t>D</w:t>
      </w:r>
      <w:r w:rsidRPr="007C41B2">
        <w:rPr>
          <w:rFonts w:ascii="Arial" w:hAnsi="Arial" w:cs="Arial"/>
          <w:sz w:val="22"/>
          <w:szCs w:val="22"/>
        </w:rPr>
        <w:t xml:space="preserve">raft Summary Record of the WSB-8 meeting was </w:t>
      </w:r>
      <w:r w:rsidRPr="007C41B2">
        <w:rPr>
          <w:rFonts w:ascii="Arial" w:hAnsi="Arial" w:cs="Arial"/>
          <w:b/>
          <w:sz w:val="22"/>
          <w:szCs w:val="22"/>
        </w:rPr>
        <w:t>adopted</w:t>
      </w:r>
      <w:r w:rsidRPr="007C41B2">
        <w:rPr>
          <w:rFonts w:ascii="Arial" w:hAnsi="Arial" w:cs="Arial"/>
          <w:sz w:val="22"/>
          <w:szCs w:val="22"/>
        </w:rPr>
        <w:t>.</w:t>
      </w:r>
    </w:p>
    <w:p w:rsidR="003C2DAC" w:rsidRPr="007C41B2" w:rsidRDefault="003C2DAC" w:rsidP="002F1205">
      <w:pPr>
        <w:rPr>
          <w:rFonts w:ascii="Arial" w:hAnsi="Arial" w:cs="Arial"/>
          <w:sz w:val="22"/>
          <w:szCs w:val="22"/>
        </w:rPr>
      </w:pPr>
    </w:p>
    <w:p w:rsidR="004B596B" w:rsidRDefault="003862FC" w:rsidP="00D87680">
      <w:pPr>
        <w:tabs>
          <w:tab w:val="left" w:pos="0"/>
        </w:tabs>
        <w:rPr>
          <w:rFonts w:ascii="Arial" w:hAnsi="Arial" w:cs="Arial"/>
          <w:sz w:val="22"/>
          <w:szCs w:val="22"/>
        </w:rPr>
      </w:pPr>
      <w:r w:rsidRPr="007C41B2">
        <w:rPr>
          <w:rFonts w:ascii="Arial" w:hAnsi="Arial" w:cs="Arial"/>
          <w:sz w:val="22"/>
          <w:szCs w:val="22"/>
        </w:rPr>
        <w:t xml:space="preserve">The </w:t>
      </w:r>
      <w:r w:rsidRPr="007C41B2">
        <w:rPr>
          <w:rFonts w:ascii="Arial" w:hAnsi="Arial" w:cs="Arial"/>
          <w:sz w:val="22"/>
          <w:szCs w:val="22"/>
          <w:u w:val="single"/>
        </w:rPr>
        <w:t>secretary</w:t>
      </w:r>
      <w:r w:rsidRPr="007C41B2">
        <w:rPr>
          <w:rFonts w:ascii="Arial" w:hAnsi="Arial" w:cs="Arial"/>
          <w:sz w:val="22"/>
          <w:szCs w:val="22"/>
        </w:rPr>
        <w:t xml:space="preserve"> referred to the matter of financing the IWSS (agenda item 6</w:t>
      </w:r>
      <w:r w:rsidR="00FB717D" w:rsidRPr="007C41B2">
        <w:rPr>
          <w:rFonts w:ascii="Arial" w:hAnsi="Arial" w:cs="Arial"/>
          <w:sz w:val="22"/>
          <w:szCs w:val="22"/>
        </w:rPr>
        <w:t xml:space="preserve"> of the WSB-8 Summary Record</w:t>
      </w:r>
      <w:r w:rsidRPr="007C41B2">
        <w:rPr>
          <w:rFonts w:ascii="Arial" w:hAnsi="Arial" w:cs="Arial"/>
          <w:sz w:val="22"/>
          <w:szCs w:val="22"/>
        </w:rPr>
        <w:t>)</w:t>
      </w:r>
      <w:r w:rsidR="007662B6">
        <w:rPr>
          <w:rFonts w:ascii="Arial" w:hAnsi="Arial" w:cs="Arial"/>
          <w:sz w:val="22"/>
          <w:szCs w:val="22"/>
        </w:rPr>
        <w:t xml:space="preserve">. Germany had </w:t>
      </w:r>
      <w:r w:rsidR="00D9425D">
        <w:rPr>
          <w:rFonts w:ascii="Arial" w:hAnsi="Arial" w:cs="Arial"/>
          <w:sz w:val="22"/>
          <w:szCs w:val="22"/>
        </w:rPr>
        <w:t xml:space="preserve">indicated to contribute </w:t>
      </w:r>
      <w:r w:rsidR="007662B6">
        <w:rPr>
          <w:rFonts w:ascii="Arial" w:hAnsi="Arial" w:cs="Arial"/>
          <w:sz w:val="22"/>
          <w:szCs w:val="22"/>
        </w:rPr>
        <w:t xml:space="preserve">its share of the future financing of the IWSS </w:t>
      </w:r>
      <w:r w:rsidR="00D9425D">
        <w:rPr>
          <w:rFonts w:ascii="Arial" w:hAnsi="Arial" w:cs="Arial"/>
          <w:sz w:val="22"/>
          <w:szCs w:val="22"/>
        </w:rPr>
        <w:t xml:space="preserve">(1/3 of the total costs of </w:t>
      </w:r>
      <w:r w:rsidR="007662B6">
        <w:rPr>
          <w:rFonts w:ascii="Arial" w:hAnsi="Arial" w:cs="Arial"/>
          <w:sz w:val="22"/>
          <w:szCs w:val="22"/>
        </w:rPr>
        <w:t>€ 40,000</w:t>
      </w:r>
      <w:r w:rsidR="00D9425D">
        <w:rPr>
          <w:rFonts w:ascii="Arial" w:hAnsi="Arial" w:cs="Arial"/>
          <w:sz w:val="22"/>
          <w:szCs w:val="22"/>
        </w:rPr>
        <w:t>)</w:t>
      </w:r>
      <w:r w:rsidR="007662B6">
        <w:rPr>
          <w:rFonts w:ascii="Arial" w:hAnsi="Arial" w:cs="Arial"/>
          <w:sz w:val="22"/>
          <w:szCs w:val="22"/>
        </w:rPr>
        <w:t xml:space="preserve"> at the meeting</w:t>
      </w:r>
      <w:r w:rsidR="00D9425D">
        <w:rPr>
          <w:rFonts w:ascii="Arial" w:hAnsi="Arial" w:cs="Arial"/>
          <w:sz w:val="22"/>
          <w:szCs w:val="22"/>
        </w:rPr>
        <w:t>,</w:t>
      </w:r>
      <w:r w:rsidR="007662B6">
        <w:rPr>
          <w:rFonts w:ascii="Arial" w:hAnsi="Arial" w:cs="Arial"/>
          <w:sz w:val="22"/>
          <w:szCs w:val="22"/>
        </w:rPr>
        <w:t xml:space="preserve"> whereas the Dutch and Danish shares were still outstanding.</w:t>
      </w:r>
      <w:r w:rsidRPr="007C41B2">
        <w:rPr>
          <w:rFonts w:ascii="Arial" w:hAnsi="Arial" w:cs="Arial"/>
          <w:sz w:val="22"/>
          <w:szCs w:val="22"/>
        </w:rPr>
        <w:t xml:space="preserve"> </w:t>
      </w:r>
      <w:r w:rsidR="007662B6">
        <w:rPr>
          <w:rFonts w:ascii="Arial" w:hAnsi="Arial" w:cs="Arial"/>
          <w:sz w:val="22"/>
          <w:szCs w:val="22"/>
        </w:rPr>
        <w:t>He</w:t>
      </w:r>
      <w:r w:rsidR="007662B6" w:rsidRPr="007C41B2">
        <w:rPr>
          <w:rFonts w:ascii="Arial" w:hAnsi="Arial" w:cs="Arial"/>
          <w:sz w:val="22"/>
          <w:szCs w:val="22"/>
        </w:rPr>
        <w:t xml:space="preserve"> </w:t>
      </w:r>
      <w:r w:rsidRPr="007C41B2">
        <w:rPr>
          <w:rFonts w:ascii="Arial" w:hAnsi="Arial" w:cs="Arial"/>
          <w:sz w:val="22"/>
          <w:szCs w:val="22"/>
        </w:rPr>
        <w:t xml:space="preserve">informed the meeting that the network group education was </w:t>
      </w:r>
      <w:r w:rsidR="007662B6">
        <w:rPr>
          <w:rFonts w:ascii="Arial" w:hAnsi="Arial" w:cs="Arial"/>
          <w:sz w:val="22"/>
          <w:szCs w:val="22"/>
        </w:rPr>
        <w:t>very eager</w:t>
      </w:r>
      <w:r w:rsidR="007662B6" w:rsidRPr="007C41B2">
        <w:rPr>
          <w:rFonts w:ascii="Arial" w:hAnsi="Arial" w:cs="Arial"/>
          <w:sz w:val="22"/>
          <w:szCs w:val="22"/>
        </w:rPr>
        <w:t xml:space="preserve"> </w:t>
      </w:r>
      <w:r w:rsidR="007662B6">
        <w:rPr>
          <w:rFonts w:ascii="Arial" w:hAnsi="Arial" w:cs="Arial"/>
          <w:sz w:val="22"/>
          <w:szCs w:val="22"/>
        </w:rPr>
        <w:t>to continue the IWSS</w:t>
      </w:r>
      <w:r w:rsidRPr="007C41B2">
        <w:rPr>
          <w:rFonts w:ascii="Arial" w:hAnsi="Arial" w:cs="Arial"/>
          <w:sz w:val="22"/>
          <w:szCs w:val="22"/>
        </w:rPr>
        <w:t xml:space="preserve">. </w:t>
      </w:r>
      <w:r w:rsidR="007662B6">
        <w:rPr>
          <w:rFonts w:ascii="Arial" w:hAnsi="Arial" w:cs="Arial"/>
          <w:sz w:val="22"/>
          <w:szCs w:val="22"/>
        </w:rPr>
        <w:t>At a meeting with the network group about two weeks ago, the Danish and the Dutch representative vowed to find the Dutch and the Danish shares of the financing of the IWSS. Concurrently the CWSS had circulated in accordance with the agreement at WSB a letter of invitation for alternative offers to the WWF offer. In case the Dutch and Danish shares would not be found, the IWSS would terminate by the end of this year.</w:t>
      </w:r>
    </w:p>
    <w:p w:rsidR="004B596B" w:rsidRDefault="004B596B" w:rsidP="00D87680">
      <w:pPr>
        <w:rPr>
          <w:rFonts w:ascii="Arial" w:hAnsi="Arial" w:cs="Arial"/>
          <w:sz w:val="22"/>
          <w:szCs w:val="22"/>
        </w:rPr>
      </w:pPr>
    </w:p>
    <w:p w:rsidR="007662B6" w:rsidRDefault="003862FC" w:rsidP="00D87680">
      <w:pPr>
        <w:tabs>
          <w:tab w:val="left" w:pos="0"/>
        </w:tabs>
        <w:rPr>
          <w:rFonts w:ascii="Arial" w:hAnsi="Arial" w:cs="Arial"/>
          <w:sz w:val="22"/>
          <w:szCs w:val="22"/>
        </w:rPr>
      </w:pPr>
      <w:r w:rsidRPr="007C41B2">
        <w:rPr>
          <w:rFonts w:ascii="Arial" w:hAnsi="Arial" w:cs="Arial"/>
          <w:sz w:val="22"/>
          <w:szCs w:val="22"/>
        </w:rPr>
        <w:t xml:space="preserve">Mr </w:t>
      </w:r>
      <w:r w:rsidR="003A7209" w:rsidRPr="007C41B2">
        <w:rPr>
          <w:rFonts w:ascii="Arial" w:hAnsi="Arial" w:cs="Arial"/>
          <w:sz w:val="22"/>
          <w:szCs w:val="22"/>
          <w:u w:val="single"/>
        </w:rPr>
        <w:t>Rösner</w:t>
      </w:r>
      <w:r w:rsidRPr="007C41B2">
        <w:rPr>
          <w:rFonts w:ascii="Arial" w:hAnsi="Arial" w:cs="Arial"/>
          <w:sz w:val="22"/>
          <w:szCs w:val="22"/>
        </w:rPr>
        <w:t xml:space="preserve"> </w:t>
      </w:r>
      <w:r w:rsidR="004B596B">
        <w:rPr>
          <w:rFonts w:ascii="Arial" w:hAnsi="Arial" w:cs="Arial"/>
          <w:sz w:val="22"/>
          <w:szCs w:val="22"/>
        </w:rPr>
        <w:t xml:space="preserve">indicated that the offer of WWF was still valid and that it was willing to bridge the gap until a more permanent solution had been found. </w:t>
      </w:r>
      <w:r w:rsidR="008026FB">
        <w:rPr>
          <w:rFonts w:ascii="Arial" w:hAnsi="Arial" w:cs="Arial"/>
          <w:sz w:val="22"/>
          <w:szCs w:val="22"/>
        </w:rPr>
        <w:t xml:space="preserve">Beyond that he </w:t>
      </w:r>
      <w:r w:rsidR="007662B6">
        <w:rPr>
          <w:rFonts w:ascii="Arial" w:hAnsi="Arial" w:cs="Arial"/>
          <w:sz w:val="22"/>
          <w:szCs w:val="22"/>
        </w:rPr>
        <w:t xml:space="preserve">offered to </w:t>
      </w:r>
      <w:r w:rsidR="004B596B">
        <w:rPr>
          <w:rFonts w:ascii="Arial" w:hAnsi="Arial" w:cs="Arial"/>
          <w:sz w:val="22"/>
          <w:szCs w:val="22"/>
        </w:rPr>
        <w:t xml:space="preserve">develop </w:t>
      </w:r>
      <w:r w:rsidR="004B596B" w:rsidRPr="004B596B">
        <w:rPr>
          <w:rFonts w:ascii="Arial" w:hAnsi="Arial" w:cs="Arial"/>
          <w:sz w:val="22"/>
          <w:szCs w:val="22"/>
        </w:rPr>
        <w:t xml:space="preserve">a proposal for the development of an education strategy for the Wadden Sea World Heritage </w:t>
      </w:r>
      <w:r w:rsidR="004B596B" w:rsidRPr="004B596B">
        <w:rPr>
          <w:rFonts w:ascii="Arial" w:hAnsi="Arial" w:cs="Arial"/>
          <w:sz w:val="22"/>
          <w:szCs w:val="22"/>
        </w:rPr>
        <w:lastRenderedPageBreak/>
        <w:t xml:space="preserve">with involvement of the NG-E. </w:t>
      </w:r>
      <w:r w:rsidR="003A7209" w:rsidRPr="007C41B2">
        <w:rPr>
          <w:rFonts w:ascii="Arial" w:hAnsi="Arial" w:cs="Arial"/>
          <w:sz w:val="22"/>
          <w:szCs w:val="22"/>
        </w:rPr>
        <w:t xml:space="preserve"> </w:t>
      </w:r>
      <w:r w:rsidR="004B596B">
        <w:rPr>
          <w:rFonts w:ascii="Arial" w:hAnsi="Arial" w:cs="Arial"/>
          <w:sz w:val="22"/>
          <w:szCs w:val="22"/>
        </w:rPr>
        <w:t xml:space="preserve">Such a </w:t>
      </w:r>
      <w:r w:rsidRPr="007C41B2">
        <w:rPr>
          <w:rFonts w:ascii="Arial" w:hAnsi="Arial" w:cs="Arial"/>
          <w:sz w:val="22"/>
          <w:szCs w:val="22"/>
        </w:rPr>
        <w:t xml:space="preserve">paper would be </w:t>
      </w:r>
      <w:r w:rsidR="00A92E41" w:rsidRPr="007C41B2">
        <w:rPr>
          <w:rFonts w:ascii="Arial" w:hAnsi="Arial" w:cs="Arial"/>
          <w:sz w:val="22"/>
          <w:szCs w:val="22"/>
        </w:rPr>
        <w:t xml:space="preserve">circulated </w:t>
      </w:r>
      <w:r w:rsidR="00A92E41">
        <w:rPr>
          <w:rFonts w:ascii="Arial" w:hAnsi="Arial" w:cs="Arial"/>
          <w:sz w:val="22"/>
          <w:szCs w:val="22"/>
        </w:rPr>
        <w:t>in</w:t>
      </w:r>
      <w:r w:rsidR="008026FB">
        <w:rPr>
          <w:rFonts w:ascii="Arial" w:hAnsi="Arial" w:cs="Arial"/>
          <w:sz w:val="22"/>
          <w:szCs w:val="22"/>
        </w:rPr>
        <w:t xml:space="preserve"> </w:t>
      </w:r>
      <w:r w:rsidR="00A92E41">
        <w:rPr>
          <w:rFonts w:ascii="Arial" w:hAnsi="Arial" w:cs="Arial"/>
          <w:sz w:val="22"/>
          <w:szCs w:val="22"/>
        </w:rPr>
        <w:t>time for</w:t>
      </w:r>
      <w:r w:rsidR="008026FB">
        <w:rPr>
          <w:rFonts w:ascii="Arial" w:hAnsi="Arial" w:cs="Arial"/>
          <w:sz w:val="22"/>
          <w:szCs w:val="22"/>
        </w:rPr>
        <w:t xml:space="preserve"> consideration</w:t>
      </w:r>
      <w:r w:rsidR="004B596B">
        <w:rPr>
          <w:rFonts w:ascii="Arial" w:hAnsi="Arial" w:cs="Arial"/>
          <w:sz w:val="22"/>
          <w:szCs w:val="22"/>
        </w:rPr>
        <w:t xml:space="preserve"> at WSB 10</w:t>
      </w:r>
      <w:r w:rsidR="003A7209" w:rsidRPr="007C41B2">
        <w:rPr>
          <w:rFonts w:ascii="Arial" w:hAnsi="Arial" w:cs="Arial"/>
          <w:sz w:val="22"/>
          <w:szCs w:val="22"/>
        </w:rPr>
        <w:t xml:space="preserve">. </w:t>
      </w:r>
    </w:p>
    <w:p w:rsidR="007662B6" w:rsidRDefault="007662B6" w:rsidP="00BE5019">
      <w:pPr>
        <w:rPr>
          <w:rFonts w:ascii="Arial" w:hAnsi="Arial" w:cs="Arial"/>
          <w:sz w:val="22"/>
          <w:szCs w:val="22"/>
        </w:rPr>
      </w:pPr>
    </w:p>
    <w:p w:rsidR="00425982" w:rsidRPr="007C41B2" w:rsidRDefault="003A7209" w:rsidP="00BE5019">
      <w:pPr>
        <w:rPr>
          <w:rFonts w:ascii="Arial" w:hAnsi="Arial" w:cs="Arial"/>
          <w:sz w:val="22"/>
          <w:szCs w:val="22"/>
        </w:rPr>
      </w:pPr>
      <w:r w:rsidRPr="007C41B2">
        <w:rPr>
          <w:rFonts w:ascii="Arial" w:hAnsi="Arial" w:cs="Arial"/>
          <w:sz w:val="22"/>
          <w:szCs w:val="22"/>
        </w:rPr>
        <w:t xml:space="preserve">All delegations declared to be optimistic about the chances for finding money for further supporting the IWSS. The matter will be taken up again at the WSB-10 meeting. </w:t>
      </w:r>
      <w:r w:rsidR="003862FC" w:rsidRPr="007C41B2">
        <w:rPr>
          <w:rFonts w:ascii="Arial" w:hAnsi="Arial" w:cs="Arial"/>
          <w:sz w:val="22"/>
          <w:szCs w:val="22"/>
        </w:rPr>
        <w:t xml:space="preserve"> </w:t>
      </w:r>
    </w:p>
    <w:p w:rsidR="00BE5019" w:rsidRPr="007C41B2" w:rsidRDefault="00BE5019" w:rsidP="00BE5019">
      <w:pPr>
        <w:rPr>
          <w:rFonts w:ascii="Arial" w:hAnsi="Arial" w:cs="Arial"/>
          <w:sz w:val="22"/>
          <w:szCs w:val="22"/>
        </w:rPr>
      </w:pPr>
    </w:p>
    <w:p w:rsidR="00BE5019" w:rsidRPr="007C41B2" w:rsidRDefault="00BE5019" w:rsidP="00BE5019">
      <w:pPr>
        <w:rPr>
          <w:rFonts w:ascii="Arial" w:hAnsi="Arial" w:cs="Arial"/>
          <w:sz w:val="22"/>
          <w:szCs w:val="22"/>
        </w:rPr>
      </w:pPr>
    </w:p>
    <w:p w:rsidR="00425982" w:rsidRPr="007C41B2" w:rsidRDefault="00425982" w:rsidP="00060F18">
      <w:pPr>
        <w:ind w:left="360" w:hanging="360"/>
        <w:rPr>
          <w:rFonts w:ascii="Arial" w:hAnsi="Arial" w:cs="Arial"/>
          <w:b/>
          <w:bCs/>
          <w:sz w:val="22"/>
          <w:szCs w:val="22"/>
        </w:rPr>
      </w:pPr>
      <w:r w:rsidRPr="007C41B2">
        <w:rPr>
          <w:rFonts w:ascii="Arial" w:hAnsi="Arial" w:cs="Arial"/>
          <w:b/>
          <w:bCs/>
          <w:caps/>
          <w:sz w:val="22"/>
          <w:szCs w:val="22"/>
          <w:u w:val="single"/>
        </w:rPr>
        <w:t>Agenda item</w:t>
      </w:r>
      <w:r w:rsidRPr="007C41B2">
        <w:rPr>
          <w:rFonts w:ascii="Arial" w:hAnsi="Arial" w:cs="Arial"/>
          <w:b/>
          <w:bCs/>
          <w:sz w:val="22"/>
          <w:szCs w:val="22"/>
          <w:u w:val="single"/>
        </w:rPr>
        <w:t xml:space="preserve"> 4</w:t>
      </w:r>
      <w:r w:rsidR="009A4F2A" w:rsidRPr="007C41B2">
        <w:rPr>
          <w:rFonts w:ascii="Arial" w:hAnsi="Arial" w:cs="Arial"/>
          <w:b/>
          <w:bCs/>
          <w:sz w:val="22"/>
          <w:szCs w:val="22"/>
        </w:rPr>
        <w:t>:</w:t>
      </w:r>
      <w:r w:rsidRPr="007C41B2">
        <w:rPr>
          <w:rFonts w:ascii="Arial" w:hAnsi="Arial" w:cs="Arial"/>
          <w:b/>
          <w:bCs/>
          <w:caps/>
          <w:sz w:val="22"/>
          <w:szCs w:val="22"/>
        </w:rPr>
        <w:t xml:space="preserve"> Announcements</w:t>
      </w:r>
    </w:p>
    <w:p w:rsidR="00425982" w:rsidRPr="007C41B2" w:rsidRDefault="00425982" w:rsidP="00060F18">
      <w:pPr>
        <w:pStyle w:val="Kopfzeile"/>
        <w:tabs>
          <w:tab w:val="left" w:pos="284"/>
        </w:tabs>
        <w:ind w:left="360" w:hanging="360"/>
        <w:rPr>
          <w:rFonts w:ascii="Arial" w:hAnsi="Arial" w:cs="Arial"/>
          <w:sz w:val="22"/>
          <w:szCs w:val="22"/>
        </w:rPr>
      </w:pPr>
    </w:p>
    <w:p w:rsidR="00425982" w:rsidRPr="007C41B2" w:rsidRDefault="00425982" w:rsidP="002F1205">
      <w:pPr>
        <w:rPr>
          <w:rFonts w:ascii="Arial" w:hAnsi="Arial" w:cs="Arial"/>
          <w:sz w:val="22"/>
          <w:szCs w:val="22"/>
          <w:u w:val="single"/>
        </w:rPr>
      </w:pPr>
      <w:r w:rsidRPr="007C41B2">
        <w:rPr>
          <w:rFonts w:ascii="Arial" w:hAnsi="Arial" w:cs="Arial"/>
          <w:sz w:val="22"/>
          <w:szCs w:val="22"/>
          <w:u w:val="single"/>
        </w:rPr>
        <w:t>The Netherlands</w:t>
      </w:r>
    </w:p>
    <w:p w:rsidR="00425982" w:rsidRPr="007C41B2" w:rsidRDefault="0008346F" w:rsidP="0008346F">
      <w:pPr>
        <w:pStyle w:val="Listenabsatz"/>
        <w:numPr>
          <w:ilvl w:val="0"/>
          <w:numId w:val="14"/>
        </w:numPr>
        <w:rPr>
          <w:rFonts w:ascii="Arial" w:hAnsi="Arial" w:cs="Arial"/>
          <w:sz w:val="22"/>
          <w:szCs w:val="22"/>
        </w:rPr>
      </w:pPr>
      <w:r w:rsidRPr="007C41B2">
        <w:rPr>
          <w:rFonts w:ascii="Arial" w:hAnsi="Arial" w:cs="Arial"/>
          <w:sz w:val="22"/>
          <w:szCs w:val="22"/>
        </w:rPr>
        <w:t xml:space="preserve">On 4 September 2013 the World Heritage centre </w:t>
      </w:r>
      <w:r w:rsidR="00A92E41">
        <w:rPr>
          <w:rFonts w:ascii="Arial" w:hAnsi="Arial" w:cs="Arial"/>
          <w:sz w:val="22"/>
          <w:szCs w:val="22"/>
        </w:rPr>
        <w:t>in</w:t>
      </w:r>
      <w:r w:rsidR="00A92E41" w:rsidRPr="007C41B2">
        <w:rPr>
          <w:rFonts w:ascii="Arial" w:hAnsi="Arial" w:cs="Arial"/>
          <w:sz w:val="22"/>
          <w:szCs w:val="22"/>
        </w:rPr>
        <w:t xml:space="preserve"> Amsterdam</w:t>
      </w:r>
      <w:r w:rsidRPr="007C41B2">
        <w:rPr>
          <w:rFonts w:ascii="Arial" w:hAnsi="Arial" w:cs="Arial"/>
          <w:sz w:val="22"/>
          <w:szCs w:val="22"/>
        </w:rPr>
        <w:t>, was opened</w:t>
      </w:r>
      <w:r w:rsidR="00E5505C">
        <w:rPr>
          <w:rFonts w:ascii="Arial" w:hAnsi="Arial" w:cs="Arial"/>
          <w:sz w:val="22"/>
          <w:szCs w:val="22"/>
        </w:rPr>
        <w:t xml:space="preserve"> with a display of the Dutch World Heritage properties including </w:t>
      </w:r>
      <w:r w:rsidRPr="007C41B2">
        <w:rPr>
          <w:rFonts w:ascii="Arial" w:hAnsi="Arial" w:cs="Arial"/>
          <w:sz w:val="22"/>
          <w:szCs w:val="22"/>
        </w:rPr>
        <w:t xml:space="preserve">the Wadden Sea. </w:t>
      </w:r>
    </w:p>
    <w:p w:rsidR="003A7209" w:rsidRPr="007C41B2" w:rsidRDefault="000C3743" w:rsidP="003A7209">
      <w:pPr>
        <w:pStyle w:val="Listenabsatz"/>
        <w:numPr>
          <w:ilvl w:val="0"/>
          <w:numId w:val="14"/>
        </w:numPr>
        <w:rPr>
          <w:rFonts w:ascii="Arial" w:hAnsi="Arial" w:cs="Arial"/>
          <w:sz w:val="22"/>
          <w:szCs w:val="22"/>
        </w:rPr>
      </w:pPr>
      <w:r w:rsidRPr="007C41B2">
        <w:rPr>
          <w:rFonts w:ascii="Arial" w:hAnsi="Arial" w:cs="Arial"/>
          <w:sz w:val="22"/>
          <w:szCs w:val="22"/>
        </w:rPr>
        <w:t xml:space="preserve">The Netherlands and Lower Saxony are about to agree on a joint declaration on cooperation on the Ems area. This concerns </w:t>
      </w:r>
      <w:r w:rsidR="00D87DAB" w:rsidRPr="007C41B2">
        <w:rPr>
          <w:rFonts w:ascii="Arial" w:hAnsi="Arial" w:cs="Arial"/>
          <w:sz w:val="22"/>
          <w:szCs w:val="22"/>
        </w:rPr>
        <w:t xml:space="preserve">the management of </w:t>
      </w:r>
      <w:r w:rsidRPr="007C41B2">
        <w:rPr>
          <w:rFonts w:ascii="Arial" w:hAnsi="Arial" w:cs="Arial"/>
          <w:sz w:val="22"/>
          <w:szCs w:val="22"/>
        </w:rPr>
        <w:t xml:space="preserve">N2000 </w:t>
      </w:r>
      <w:r w:rsidR="00D87DAB" w:rsidRPr="007C41B2">
        <w:rPr>
          <w:rFonts w:ascii="Arial" w:hAnsi="Arial" w:cs="Arial"/>
          <w:sz w:val="22"/>
          <w:szCs w:val="22"/>
        </w:rPr>
        <w:t xml:space="preserve">sites </w:t>
      </w:r>
      <w:r w:rsidRPr="007C41B2">
        <w:rPr>
          <w:rFonts w:ascii="Arial" w:hAnsi="Arial" w:cs="Arial"/>
          <w:sz w:val="22"/>
          <w:szCs w:val="22"/>
        </w:rPr>
        <w:t>and economic development.</w:t>
      </w:r>
    </w:p>
    <w:p w:rsidR="003A7209" w:rsidRPr="007C41B2" w:rsidRDefault="003A7209" w:rsidP="003A7209">
      <w:pPr>
        <w:rPr>
          <w:rFonts w:ascii="Arial" w:hAnsi="Arial" w:cs="Arial"/>
          <w:sz w:val="22"/>
          <w:szCs w:val="22"/>
        </w:rPr>
      </w:pPr>
    </w:p>
    <w:p w:rsidR="00425982" w:rsidRPr="007C41B2" w:rsidRDefault="00425982" w:rsidP="00EC3903">
      <w:pPr>
        <w:rPr>
          <w:rFonts w:ascii="Arial" w:hAnsi="Arial" w:cs="Arial"/>
          <w:sz w:val="22"/>
          <w:szCs w:val="22"/>
          <w:u w:val="single"/>
        </w:rPr>
      </w:pPr>
      <w:r w:rsidRPr="007C41B2">
        <w:rPr>
          <w:rFonts w:ascii="Arial" w:hAnsi="Arial" w:cs="Arial"/>
          <w:sz w:val="22"/>
          <w:szCs w:val="22"/>
          <w:u w:val="single"/>
        </w:rPr>
        <w:t>Denmark</w:t>
      </w:r>
    </w:p>
    <w:p w:rsidR="00F200AD" w:rsidRPr="007C41B2" w:rsidRDefault="0008346F" w:rsidP="0008346F">
      <w:pPr>
        <w:pStyle w:val="Listenabsatz"/>
        <w:numPr>
          <w:ilvl w:val="0"/>
          <w:numId w:val="6"/>
        </w:numPr>
        <w:rPr>
          <w:rFonts w:ascii="Arial" w:hAnsi="Arial" w:cs="Arial"/>
          <w:sz w:val="22"/>
          <w:szCs w:val="22"/>
        </w:rPr>
      </w:pPr>
      <w:r w:rsidRPr="007C41B2">
        <w:rPr>
          <w:rFonts w:ascii="Arial" w:hAnsi="Arial" w:cs="Arial"/>
          <w:sz w:val="22"/>
          <w:szCs w:val="22"/>
        </w:rPr>
        <w:t xml:space="preserve">The attitude towards the Danish and Schleswig-Holstein </w:t>
      </w:r>
      <w:r w:rsidR="00E5505C">
        <w:rPr>
          <w:rFonts w:ascii="Arial" w:hAnsi="Arial" w:cs="Arial"/>
          <w:sz w:val="22"/>
          <w:szCs w:val="22"/>
        </w:rPr>
        <w:t>N</w:t>
      </w:r>
      <w:r w:rsidRPr="007C41B2">
        <w:rPr>
          <w:rFonts w:ascii="Arial" w:hAnsi="Arial" w:cs="Arial"/>
          <w:sz w:val="22"/>
          <w:szCs w:val="22"/>
        </w:rPr>
        <w:t xml:space="preserve">ational Parks has been investigated within </w:t>
      </w:r>
      <w:r w:rsidR="000C3743" w:rsidRPr="007C41B2">
        <w:rPr>
          <w:rFonts w:ascii="Arial" w:hAnsi="Arial" w:cs="Arial"/>
          <w:sz w:val="22"/>
          <w:szCs w:val="22"/>
        </w:rPr>
        <w:t>the Interreg IVA programme for t</w:t>
      </w:r>
      <w:r w:rsidRPr="007C41B2">
        <w:rPr>
          <w:rFonts w:ascii="Arial" w:hAnsi="Arial" w:cs="Arial"/>
          <w:sz w:val="22"/>
          <w:szCs w:val="22"/>
        </w:rPr>
        <w:t xml:space="preserve">he German-Danish border region. The results of questionnaires show high positive </w:t>
      </w:r>
      <w:r w:rsidR="007C41B2" w:rsidRPr="007C41B2">
        <w:rPr>
          <w:rFonts w:ascii="Arial" w:hAnsi="Arial" w:cs="Arial"/>
          <w:sz w:val="22"/>
          <w:szCs w:val="22"/>
        </w:rPr>
        <w:t>attitudes</w:t>
      </w:r>
      <w:r w:rsidRPr="007C41B2">
        <w:rPr>
          <w:rFonts w:ascii="Arial" w:hAnsi="Arial" w:cs="Arial"/>
          <w:sz w:val="22"/>
          <w:szCs w:val="22"/>
        </w:rPr>
        <w:t xml:space="preserve"> for both national parks. </w:t>
      </w:r>
    </w:p>
    <w:p w:rsidR="00D87DAB" w:rsidRPr="007C41B2" w:rsidRDefault="00D87DAB" w:rsidP="00D87DAB">
      <w:pPr>
        <w:rPr>
          <w:rFonts w:ascii="Arial" w:hAnsi="Arial" w:cs="Arial"/>
          <w:sz w:val="22"/>
          <w:szCs w:val="22"/>
        </w:rPr>
      </w:pPr>
    </w:p>
    <w:p w:rsidR="00D87DAB" w:rsidRPr="007C41B2" w:rsidRDefault="00D87DAB" w:rsidP="00D87DAB">
      <w:pPr>
        <w:rPr>
          <w:rFonts w:ascii="Arial" w:hAnsi="Arial" w:cs="Arial"/>
          <w:sz w:val="22"/>
          <w:szCs w:val="22"/>
          <w:u w:val="single"/>
        </w:rPr>
      </w:pPr>
      <w:r w:rsidRPr="007C41B2">
        <w:rPr>
          <w:rFonts w:ascii="Arial" w:hAnsi="Arial" w:cs="Arial"/>
          <w:sz w:val="22"/>
          <w:szCs w:val="22"/>
          <w:u w:val="single"/>
        </w:rPr>
        <w:t>Germany</w:t>
      </w:r>
    </w:p>
    <w:p w:rsidR="00D87DAB" w:rsidRPr="007C41B2" w:rsidRDefault="00D87DAB" w:rsidP="00D87DAB">
      <w:pPr>
        <w:pStyle w:val="Listenabsatz"/>
        <w:numPr>
          <w:ilvl w:val="0"/>
          <w:numId w:val="6"/>
        </w:numPr>
        <w:rPr>
          <w:rFonts w:ascii="Arial" w:hAnsi="Arial" w:cs="Arial"/>
          <w:sz w:val="22"/>
          <w:szCs w:val="22"/>
        </w:rPr>
      </w:pPr>
      <w:r w:rsidRPr="007C41B2">
        <w:rPr>
          <w:rFonts w:ascii="Arial" w:hAnsi="Arial" w:cs="Arial"/>
          <w:sz w:val="22"/>
          <w:szCs w:val="22"/>
        </w:rPr>
        <w:t>There have been federal elections on 22 September 2013. CDU/C</w:t>
      </w:r>
      <w:r w:rsidR="00D9425D">
        <w:rPr>
          <w:rFonts w:ascii="Arial" w:hAnsi="Arial" w:cs="Arial"/>
          <w:sz w:val="22"/>
          <w:szCs w:val="22"/>
        </w:rPr>
        <w:t>S</w:t>
      </w:r>
      <w:r w:rsidRPr="007C41B2">
        <w:rPr>
          <w:rFonts w:ascii="Arial" w:hAnsi="Arial" w:cs="Arial"/>
          <w:sz w:val="22"/>
          <w:szCs w:val="22"/>
        </w:rPr>
        <w:t>U is the biggest party. A coalition with the SPD is expected.</w:t>
      </w:r>
    </w:p>
    <w:p w:rsidR="00D87DAB" w:rsidRPr="007C41B2" w:rsidRDefault="00D87DAB" w:rsidP="00D87DAB">
      <w:pPr>
        <w:pStyle w:val="Listenabsatz"/>
        <w:numPr>
          <w:ilvl w:val="0"/>
          <w:numId w:val="6"/>
        </w:numPr>
        <w:rPr>
          <w:rFonts w:ascii="Arial" w:hAnsi="Arial" w:cs="Arial"/>
          <w:sz w:val="22"/>
          <w:szCs w:val="22"/>
        </w:rPr>
      </w:pPr>
      <w:r w:rsidRPr="007C41B2">
        <w:rPr>
          <w:rFonts w:ascii="Arial" w:hAnsi="Arial" w:cs="Arial"/>
          <w:sz w:val="22"/>
          <w:szCs w:val="22"/>
        </w:rPr>
        <w:t xml:space="preserve">An evaluation of </w:t>
      </w:r>
      <w:r w:rsidR="00D9425D">
        <w:rPr>
          <w:rFonts w:ascii="Arial" w:hAnsi="Arial" w:cs="Arial"/>
          <w:sz w:val="22"/>
          <w:szCs w:val="22"/>
        </w:rPr>
        <w:t xml:space="preserve">Wadden Sea </w:t>
      </w:r>
      <w:r w:rsidRPr="007C41B2">
        <w:rPr>
          <w:rFonts w:ascii="Arial" w:hAnsi="Arial" w:cs="Arial"/>
          <w:sz w:val="22"/>
          <w:szCs w:val="22"/>
        </w:rPr>
        <w:t xml:space="preserve">biosphere reserves is currently </w:t>
      </w:r>
      <w:r w:rsidR="007C41B2" w:rsidRPr="007C41B2">
        <w:rPr>
          <w:rFonts w:ascii="Arial" w:hAnsi="Arial" w:cs="Arial"/>
          <w:sz w:val="22"/>
          <w:szCs w:val="22"/>
        </w:rPr>
        <w:t>on-going</w:t>
      </w:r>
      <w:r w:rsidR="00D9425D">
        <w:rPr>
          <w:rFonts w:ascii="Arial" w:hAnsi="Arial" w:cs="Arial"/>
          <w:sz w:val="22"/>
          <w:szCs w:val="22"/>
        </w:rPr>
        <w:t>, following the UNESCO MAB guidelines</w:t>
      </w:r>
      <w:r w:rsidRPr="007C41B2">
        <w:rPr>
          <w:rFonts w:ascii="Arial" w:hAnsi="Arial" w:cs="Arial"/>
          <w:sz w:val="22"/>
          <w:szCs w:val="22"/>
        </w:rPr>
        <w:t>.</w:t>
      </w:r>
    </w:p>
    <w:p w:rsidR="0008346F" w:rsidRPr="007C41B2" w:rsidRDefault="0008346F" w:rsidP="0008346F">
      <w:pPr>
        <w:pStyle w:val="Listenabsatz"/>
        <w:rPr>
          <w:rFonts w:ascii="Arial" w:hAnsi="Arial" w:cs="Arial"/>
          <w:sz w:val="22"/>
          <w:szCs w:val="22"/>
        </w:rPr>
      </w:pPr>
    </w:p>
    <w:p w:rsidR="00F200AD" w:rsidRPr="007C41B2" w:rsidRDefault="00F200AD" w:rsidP="00F200AD">
      <w:pPr>
        <w:rPr>
          <w:rFonts w:ascii="Arial" w:hAnsi="Arial" w:cs="Arial"/>
          <w:sz w:val="22"/>
          <w:szCs w:val="22"/>
          <w:u w:val="single"/>
        </w:rPr>
      </w:pPr>
      <w:r w:rsidRPr="007C41B2">
        <w:rPr>
          <w:rFonts w:ascii="Arial" w:hAnsi="Arial" w:cs="Arial"/>
          <w:sz w:val="22"/>
          <w:szCs w:val="22"/>
          <w:u w:val="single"/>
        </w:rPr>
        <w:t>Advisors</w:t>
      </w:r>
    </w:p>
    <w:p w:rsidR="00D379EA" w:rsidRPr="00D379EA" w:rsidRDefault="000C3743" w:rsidP="00D379EA">
      <w:pPr>
        <w:pStyle w:val="Listenabsatz"/>
        <w:numPr>
          <w:ilvl w:val="0"/>
          <w:numId w:val="6"/>
        </w:numPr>
        <w:rPr>
          <w:sz w:val="22"/>
          <w:szCs w:val="22"/>
        </w:rPr>
      </w:pPr>
      <w:r w:rsidRPr="007C41B2">
        <w:rPr>
          <w:rFonts w:ascii="Arial" w:hAnsi="Arial" w:cs="Arial"/>
          <w:sz w:val="22"/>
          <w:szCs w:val="22"/>
        </w:rPr>
        <w:t>T</w:t>
      </w:r>
      <w:r w:rsidR="0008346F" w:rsidRPr="007C41B2">
        <w:rPr>
          <w:rFonts w:ascii="Arial" w:hAnsi="Arial" w:cs="Arial"/>
          <w:sz w:val="22"/>
          <w:szCs w:val="22"/>
        </w:rPr>
        <w:t xml:space="preserve">here has been a positive decision on the MSC label for the mussel fishery in </w:t>
      </w:r>
      <w:r w:rsidR="00D379EA">
        <w:rPr>
          <w:rFonts w:ascii="Arial" w:hAnsi="Arial" w:cs="Arial"/>
          <w:sz w:val="22"/>
          <w:szCs w:val="22"/>
        </w:rPr>
        <w:t xml:space="preserve">the </w:t>
      </w:r>
      <w:r w:rsidR="0008346F" w:rsidRPr="007C41B2">
        <w:rPr>
          <w:rFonts w:ascii="Arial" w:hAnsi="Arial" w:cs="Arial"/>
          <w:sz w:val="22"/>
          <w:szCs w:val="22"/>
        </w:rPr>
        <w:t>Lower Saxony</w:t>
      </w:r>
      <w:r w:rsidR="00D379EA">
        <w:rPr>
          <w:rFonts w:ascii="Arial" w:hAnsi="Arial" w:cs="Arial"/>
          <w:sz w:val="22"/>
          <w:szCs w:val="22"/>
        </w:rPr>
        <w:t xml:space="preserve"> Wadden Sea</w:t>
      </w:r>
      <w:r w:rsidR="0008346F" w:rsidRPr="007C41B2">
        <w:rPr>
          <w:rFonts w:ascii="Arial" w:hAnsi="Arial" w:cs="Arial"/>
          <w:sz w:val="22"/>
          <w:szCs w:val="22"/>
        </w:rPr>
        <w:t xml:space="preserve">. The nature organisations NABU and WWF had </w:t>
      </w:r>
      <w:r w:rsidRPr="007C41B2">
        <w:rPr>
          <w:rFonts w:ascii="Arial" w:hAnsi="Arial" w:cs="Arial"/>
          <w:sz w:val="22"/>
          <w:szCs w:val="22"/>
        </w:rPr>
        <w:t>objected</w:t>
      </w:r>
      <w:r w:rsidR="0008346F" w:rsidRPr="007C41B2">
        <w:rPr>
          <w:rFonts w:ascii="Arial" w:hAnsi="Arial" w:cs="Arial"/>
          <w:sz w:val="22"/>
          <w:szCs w:val="22"/>
        </w:rPr>
        <w:t xml:space="preserve"> but </w:t>
      </w:r>
      <w:r w:rsidRPr="007C41B2">
        <w:rPr>
          <w:rFonts w:ascii="Arial" w:hAnsi="Arial" w:cs="Arial"/>
          <w:sz w:val="22"/>
          <w:szCs w:val="22"/>
        </w:rPr>
        <w:t xml:space="preserve">this objection </w:t>
      </w:r>
      <w:r w:rsidR="00A92E41" w:rsidRPr="007C41B2">
        <w:rPr>
          <w:rFonts w:ascii="Arial" w:hAnsi="Arial" w:cs="Arial"/>
          <w:sz w:val="22"/>
          <w:szCs w:val="22"/>
        </w:rPr>
        <w:t xml:space="preserve">was </w:t>
      </w:r>
      <w:r w:rsidR="00A92E41">
        <w:rPr>
          <w:rFonts w:ascii="Arial" w:hAnsi="Arial" w:cs="Arial"/>
          <w:sz w:val="22"/>
          <w:szCs w:val="22"/>
        </w:rPr>
        <w:t>rejected</w:t>
      </w:r>
      <w:r w:rsidRPr="007C41B2">
        <w:rPr>
          <w:rFonts w:ascii="Arial" w:hAnsi="Arial" w:cs="Arial"/>
          <w:sz w:val="22"/>
          <w:szCs w:val="22"/>
        </w:rPr>
        <w:t xml:space="preserve">. NABU and WWF </w:t>
      </w:r>
      <w:r w:rsidR="00D379EA">
        <w:rPr>
          <w:rFonts w:ascii="Arial" w:hAnsi="Arial" w:cs="Arial"/>
          <w:sz w:val="22"/>
          <w:szCs w:val="22"/>
        </w:rPr>
        <w:t>will</w:t>
      </w:r>
      <w:r w:rsidR="00D379EA" w:rsidRPr="007C41B2">
        <w:rPr>
          <w:rFonts w:ascii="Arial" w:hAnsi="Arial" w:cs="Arial"/>
          <w:sz w:val="22"/>
          <w:szCs w:val="22"/>
        </w:rPr>
        <w:t xml:space="preserve"> </w:t>
      </w:r>
      <w:r w:rsidRPr="007C41B2">
        <w:rPr>
          <w:rFonts w:ascii="Arial" w:hAnsi="Arial" w:cs="Arial"/>
          <w:sz w:val="22"/>
          <w:szCs w:val="22"/>
        </w:rPr>
        <w:t xml:space="preserve">now publicly express not to agree </w:t>
      </w:r>
      <w:r w:rsidR="00D379EA" w:rsidRPr="00D379EA">
        <w:rPr>
          <w:rFonts w:ascii="Arial" w:hAnsi="Arial" w:cs="Arial"/>
          <w:sz w:val="22"/>
          <w:szCs w:val="22"/>
        </w:rPr>
        <w:t>with the certification as they consider the fishery not to comply with the protection goals for the Wadden Sea and not yet sustainable.</w:t>
      </w:r>
    </w:p>
    <w:p w:rsidR="00F200AD" w:rsidRPr="007C41B2" w:rsidRDefault="000C3743" w:rsidP="00D379EA">
      <w:pPr>
        <w:pStyle w:val="Listenabsatz"/>
        <w:rPr>
          <w:rFonts w:ascii="Arial" w:hAnsi="Arial" w:cs="Arial"/>
          <w:sz w:val="22"/>
          <w:szCs w:val="22"/>
        </w:rPr>
      </w:pPr>
      <w:r w:rsidRPr="007C41B2">
        <w:rPr>
          <w:rFonts w:ascii="Arial" w:hAnsi="Arial" w:cs="Arial"/>
          <w:sz w:val="22"/>
          <w:szCs w:val="22"/>
        </w:rPr>
        <w:t>.</w:t>
      </w:r>
    </w:p>
    <w:p w:rsidR="000C3743" w:rsidRPr="007C41B2" w:rsidRDefault="000C3743" w:rsidP="00F200AD">
      <w:pPr>
        <w:pStyle w:val="Listenabsatz"/>
        <w:numPr>
          <w:ilvl w:val="0"/>
          <w:numId w:val="6"/>
        </w:numPr>
        <w:rPr>
          <w:rFonts w:ascii="Arial" w:hAnsi="Arial" w:cs="Arial"/>
          <w:sz w:val="22"/>
          <w:szCs w:val="22"/>
        </w:rPr>
      </w:pPr>
      <w:r w:rsidRPr="007C41B2">
        <w:rPr>
          <w:rFonts w:ascii="Arial" w:hAnsi="Arial" w:cs="Arial"/>
          <w:sz w:val="22"/>
          <w:szCs w:val="22"/>
        </w:rPr>
        <w:t xml:space="preserve">In the framework of the Prowad project a publication on </w:t>
      </w:r>
      <w:r w:rsidR="00D379EA">
        <w:rPr>
          <w:rFonts w:ascii="Arial" w:hAnsi="Arial" w:cs="Arial"/>
          <w:sz w:val="22"/>
          <w:szCs w:val="22"/>
        </w:rPr>
        <w:t xml:space="preserve">the possibilities for </w:t>
      </w:r>
      <w:r w:rsidRPr="007C41B2">
        <w:rPr>
          <w:rFonts w:ascii="Arial" w:hAnsi="Arial" w:cs="Arial"/>
          <w:sz w:val="22"/>
          <w:szCs w:val="22"/>
        </w:rPr>
        <w:t xml:space="preserve">climate friendly tourism </w:t>
      </w:r>
      <w:r w:rsidR="00D379EA">
        <w:rPr>
          <w:rFonts w:ascii="Arial" w:hAnsi="Arial" w:cs="Arial"/>
          <w:sz w:val="22"/>
          <w:szCs w:val="22"/>
        </w:rPr>
        <w:t xml:space="preserve">in the Wadden Sea </w:t>
      </w:r>
      <w:r w:rsidRPr="007C41B2">
        <w:rPr>
          <w:rFonts w:ascii="Arial" w:hAnsi="Arial" w:cs="Arial"/>
          <w:sz w:val="22"/>
          <w:szCs w:val="22"/>
        </w:rPr>
        <w:t>has been issued</w:t>
      </w:r>
      <w:r w:rsidR="00D379EA">
        <w:rPr>
          <w:rFonts w:ascii="Arial" w:hAnsi="Arial" w:cs="Arial"/>
          <w:sz w:val="22"/>
          <w:szCs w:val="22"/>
        </w:rPr>
        <w:t xml:space="preserve"> by WWF (in English and German)</w:t>
      </w:r>
      <w:r w:rsidRPr="007C41B2">
        <w:rPr>
          <w:rFonts w:ascii="Arial" w:hAnsi="Arial" w:cs="Arial"/>
          <w:sz w:val="22"/>
          <w:szCs w:val="22"/>
        </w:rPr>
        <w:t>.</w:t>
      </w:r>
    </w:p>
    <w:p w:rsidR="000C3743" w:rsidRPr="007C41B2" w:rsidRDefault="000C3743" w:rsidP="00F200AD">
      <w:pPr>
        <w:pStyle w:val="Listenabsatz"/>
        <w:numPr>
          <w:ilvl w:val="0"/>
          <w:numId w:val="6"/>
        </w:numPr>
        <w:rPr>
          <w:rFonts w:ascii="Arial" w:hAnsi="Arial" w:cs="Arial"/>
          <w:sz w:val="22"/>
          <w:szCs w:val="22"/>
        </w:rPr>
      </w:pPr>
      <w:r w:rsidRPr="007C41B2">
        <w:rPr>
          <w:rFonts w:ascii="Arial" w:hAnsi="Arial" w:cs="Arial"/>
          <w:sz w:val="22"/>
          <w:szCs w:val="22"/>
        </w:rPr>
        <w:t xml:space="preserve">A guide on sustainable class trips has been published </w:t>
      </w:r>
      <w:r w:rsidR="00D379EA">
        <w:rPr>
          <w:rFonts w:ascii="Arial" w:hAnsi="Arial" w:cs="Arial"/>
          <w:sz w:val="22"/>
          <w:szCs w:val="22"/>
        </w:rPr>
        <w:t xml:space="preserve">by WWF </w:t>
      </w:r>
      <w:r w:rsidRPr="007C41B2">
        <w:rPr>
          <w:rFonts w:ascii="Arial" w:hAnsi="Arial" w:cs="Arial"/>
          <w:sz w:val="22"/>
          <w:szCs w:val="22"/>
        </w:rPr>
        <w:t>(in German).</w:t>
      </w:r>
    </w:p>
    <w:p w:rsidR="00F200AD" w:rsidRPr="007C41B2" w:rsidRDefault="00F200AD" w:rsidP="00F200AD">
      <w:pPr>
        <w:rPr>
          <w:rFonts w:ascii="Arial" w:hAnsi="Arial" w:cs="Arial"/>
          <w:sz w:val="22"/>
          <w:szCs w:val="22"/>
        </w:rPr>
      </w:pPr>
    </w:p>
    <w:p w:rsidR="00F200AD" w:rsidRPr="007C41B2" w:rsidRDefault="00F200AD" w:rsidP="00F200AD">
      <w:pPr>
        <w:rPr>
          <w:rFonts w:ascii="Arial" w:hAnsi="Arial" w:cs="Arial"/>
          <w:sz w:val="22"/>
          <w:szCs w:val="22"/>
        </w:rPr>
      </w:pPr>
    </w:p>
    <w:p w:rsidR="00425982" w:rsidRPr="007C41B2" w:rsidRDefault="00425982" w:rsidP="00060F18">
      <w:pPr>
        <w:rPr>
          <w:rFonts w:ascii="Arial" w:hAnsi="Arial" w:cs="Arial"/>
          <w:sz w:val="22"/>
          <w:szCs w:val="22"/>
        </w:rPr>
      </w:pPr>
      <w:r w:rsidRPr="007C41B2">
        <w:rPr>
          <w:rFonts w:ascii="Arial" w:hAnsi="Arial" w:cs="Arial"/>
          <w:sz w:val="22"/>
          <w:szCs w:val="22"/>
        </w:rPr>
        <w:t xml:space="preserve">The meeting </w:t>
      </w:r>
      <w:r w:rsidRPr="007C41B2">
        <w:rPr>
          <w:rFonts w:ascii="Arial" w:hAnsi="Arial" w:cs="Arial"/>
          <w:b/>
          <w:bCs/>
          <w:sz w:val="22"/>
          <w:szCs w:val="22"/>
        </w:rPr>
        <w:t>noted</w:t>
      </w:r>
      <w:r w:rsidRPr="007C41B2">
        <w:rPr>
          <w:rFonts w:ascii="Arial" w:hAnsi="Arial" w:cs="Arial"/>
          <w:sz w:val="22"/>
          <w:szCs w:val="22"/>
        </w:rPr>
        <w:t xml:space="preserve"> the information.</w:t>
      </w:r>
    </w:p>
    <w:p w:rsidR="00425982" w:rsidRPr="007C41B2" w:rsidRDefault="00425982" w:rsidP="00060F18">
      <w:pPr>
        <w:pStyle w:val="Listenabsatz"/>
        <w:ind w:left="0"/>
        <w:rPr>
          <w:rFonts w:ascii="Arial" w:hAnsi="Arial" w:cs="Arial"/>
          <w:sz w:val="22"/>
          <w:szCs w:val="22"/>
        </w:rPr>
      </w:pPr>
    </w:p>
    <w:p w:rsidR="00425982" w:rsidRPr="007C41B2" w:rsidRDefault="00425982" w:rsidP="00060F18">
      <w:pPr>
        <w:rPr>
          <w:rFonts w:ascii="Arial" w:hAnsi="Arial" w:cs="Arial"/>
          <w:sz w:val="22"/>
          <w:szCs w:val="22"/>
        </w:rPr>
      </w:pPr>
    </w:p>
    <w:p w:rsidR="00425982" w:rsidRPr="007C41B2" w:rsidRDefault="009A4F2A" w:rsidP="00060F18">
      <w:pPr>
        <w:ind w:left="360" w:hanging="360"/>
        <w:rPr>
          <w:rFonts w:ascii="Arial" w:hAnsi="Arial" w:cs="Arial"/>
          <w:b/>
          <w:bCs/>
          <w:sz w:val="22"/>
          <w:szCs w:val="22"/>
        </w:rPr>
      </w:pPr>
      <w:r w:rsidRPr="007C41B2">
        <w:rPr>
          <w:rFonts w:ascii="Arial" w:hAnsi="Arial" w:cs="Arial"/>
          <w:b/>
          <w:bCs/>
          <w:sz w:val="22"/>
          <w:szCs w:val="22"/>
          <w:u w:val="single"/>
        </w:rPr>
        <w:t>AGENDA ITEM 5</w:t>
      </w:r>
      <w:r w:rsidRPr="007C41B2">
        <w:rPr>
          <w:rFonts w:ascii="Arial" w:hAnsi="Arial" w:cs="Arial"/>
          <w:b/>
          <w:bCs/>
          <w:sz w:val="22"/>
          <w:szCs w:val="22"/>
        </w:rPr>
        <w:t>:</w:t>
      </w:r>
      <w:r w:rsidR="00425982" w:rsidRPr="007C41B2">
        <w:rPr>
          <w:rFonts w:ascii="Arial" w:hAnsi="Arial" w:cs="Arial"/>
          <w:b/>
          <w:bCs/>
          <w:sz w:val="22"/>
          <w:szCs w:val="22"/>
        </w:rPr>
        <w:t xml:space="preserve"> BUSINESS PLAN 2010 – 13</w:t>
      </w:r>
    </w:p>
    <w:p w:rsidR="00C818BB" w:rsidRPr="007C41B2" w:rsidRDefault="00425982" w:rsidP="0084040C">
      <w:pPr>
        <w:rPr>
          <w:rFonts w:ascii="Arial" w:hAnsi="Arial" w:cs="Arial"/>
          <w:bCs/>
          <w:sz w:val="20"/>
          <w:szCs w:val="20"/>
        </w:rPr>
      </w:pPr>
      <w:r w:rsidRPr="007C41B2">
        <w:rPr>
          <w:rFonts w:ascii="Arial" w:hAnsi="Arial" w:cs="Arial"/>
          <w:bCs/>
          <w:sz w:val="20"/>
          <w:szCs w:val="20"/>
          <w:u w:val="single"/>
        </w:rPr>
        <w:t>Documents</w:t>
      </w:r>
      <w:r w:rsidRPr="007C41B2">
        <w:rPr>
          <w:rFonts w:ascii="Arial" w:hAnsi="Arial" w:cs="Arial"/>
          <w:bCs/>
          <w:sz w:val="20"/>
          <w:szCs w:val="20"/>
        </w:rPr>
        <w:t xml:space="preserve">: </w:t>
      </w:r>
      <w:r w:rsidR="00C818BB" w:rsidRPr="007C41B2">
        <w:rPr>
          <w:rFonts w:ascii="Arial" w:hAnsi="Arial" w:cs="Arial"/>
          <w:bCs/>
          <w:sz w:val="20"/>
          <w:szCs w:val="20"/>
        </w:rPr>
        <w:t xml:space="preserve">WSB </w:t>
      </w:r>
      <w:r w:rsidR="001A2DF8" w:rsidRPr="007C41B2">
        <w:rPr>
          <w:rFonts w:ascii="Arial" w:hAnsi="Arial" w:cs="Arial"/>
          <w:bCs/>
          <w:sz w:val="20"/>
          <w:szCs w:val="20"/>
        </w:rPr>
        <w:t>9</w:t>
      </w:r>
      <w:r w:rsidR="00C818BB" w:rsidRPr="007C41B2">
        <w:rPr>
          <w:rFonts w:ascii="Arial" w:hAnsi="Arial" w:cs="Arial"/>
          <w:bCs/>
          <w:sz w:val="20"/>
          <w:szCs w:val="20"/>
        </w:rPr>
        <w:t>/5/1 Report TG-</w:t>
      </w:r>
      <w:r w:rsidR="00A97D03">
        <w:rPr>
          <w:rFonts w:ascii="Arial" w:hAnsi="Arial" w:cs="Arial"/>
          <w:bCs/>
          <w:sz w:val="20"/>
          <w:szCs w:val="20"/>
        </w:rPr>
        <w:t>M</w:t>
      </w:r>
      <w:r w:rsidR="00C818BB" w:rsidRPr="007C41B2">
        <w:rPr>
          <w:rFonts w:ascii="Arial" w:hAnsi="Arial" w:cs="Arial"/>
          <w:bCs/>
          <w:sz w:val="20"/>
          <w:szCs w:val="20"/>
        </w:rPr>
        <w:t xml:space="preserve">; </w:t>
      </w:r>
      <w:r w:rsidRPr="007C41B2">
        <w:rPr>
          <w:rFonts w:ascii="Arial" w:hAnsi="Arial" w:cs="Arial"/>
          <w:bCs/>
          <w:sz w:val="20"/>
          <w:szCs w:val="20"/>
        </w:rPr>
        <w:t>WSB/</w:t>
      </w:r>
      <w:r w:rsidR="001A2DF8" w:rsidRPr="007C41B2">
        <w:rPr>
          <w:rFonts w:ascii="Arial" w:hAnsi="Arial" w:cs="Arial"/>
          <w:bCs/>
          <w:sz w:val="20"/>
          <w:szCs w:val="20"/>
        </w:rPr>
        <w:t>9</w:t>
      </w:r>
      <w:r w:rsidRPr="007C41B2">
        <w:rPr>
          <w:rFonts w:ascii="Arial" w:hAnsi="Arial" w:cs="Arial"/>
          <w:bCs/>
          <w:sz w:val="20"/>
          <w:szCs w:val="20"/>
        </w:rPr>
        <w:t>/5/</w:t>
      </w:r>
      <w:r w:rsidR="003C2DAC" w:rsidRPr="007C41B2">
        <w:rPr>
          <w:rFonts w:ascii="Arial" w:hAnsi="Arial" w:cs="Arial"/>
          <w:bCs/>
          <w:sz w:val="20"/>
          <w:szCs w:val="20"/>
        </w:rPr>
        <w:t>2</w:t>
      </w:r>
      <w:r w:rsidRPr="007C41B2">
        <w:rPr>
          <w:rFonts w:ascii="Arial" w:hAnsi="Arial" w:cs="Arial"/>
          <w:bCs/>
          <w:sz w:val="20"/>
          <w:szCs w:val="20"/>
        </w:rPr>
        <w:t xml:space="preserve"> </w:t>
      </w:r>
      <w:r w:rsidR="001A2DF8" w:rsidRPr="007C41B2">
        <w:rPr>
          <w:rFonts w:ascii="Arial" w:hAnsi="Arial" w:cs="Arial"/>
          <w:bCs/>
          <w:sz w:val="20"/>
          <w:szCs w:val="20"/>
        </w:rPr>
        <w:t>Information document sedimentation study</w:t>
      </w:r>
    </w:p>
    <w:p w:rsidR="001A2DF8" w:rsidRPr="007C41B2" w:rsidRDefault="001A2DF8" w:rsidP="0084040C">
      <w:pPr>
        <w:rPr>
          <w:rFonts w:ascii="Arial" w:hAnsi="Arial" w:cs="Arial"/>
          <w:bCs/>
          <w:sz w:val="20"/>
          <w:szCs w:val="20"/>
        </w:rPr>
      </w:pPr>
    </w:p>
    <w:p w:rsidR="00C818BB" w:rsidRPr="007C41B2" w:rsidRDefault="00C818BB" w:rsidP="0084040C">
      <w:pPr>
        <w:rPr>
          <w:rFonts w:ascii="Arial" w:hAnsi="Arial" w:cs="Arial"/>
          <w:bCs/>
          <w:sz w:val="20"/>
          <w:szCs w:val="20"/>
        </w:rPr>
      </w:pPr>
    </w:p>
    <w:p w:rsidR="00502E48" w:rsidRPr="007C41B2" w:rsidRDefault="00502E48" w:rsidP="00502E48">
      <w:pPr>
        <w:rPr>
          <w:rFonts w:ascii="Arial" w:hAnsi="Arial" w:cs="Arial"/>
          <w:i/>
          <w:sz w:val="22"/>
          <w:szCs w:val="22"/>
        </w:rPr>
      </w:pPr>
      <w:r w:rsidRPr="007C41B2">
        <w:rPr>
          <w:rFonts w:ascii="Arial" w:hAnsi="Arial" w:cs="Arial"/>
          <w:i/>
          <w:sz w:val="22"/>
          <w:szCs w:val="22"/>
        </w:rPr>
        <w:t>Task Group Management</w:t>
      </w:r>
    </w:p>
    <w:p w:rsidR="00502E48" w:rsidRPr="007C41B2" w:rsidRDefault="00502E48" w:rsidP="00502E48">
      <w:pPr>
        <w:rPr>
          <w:rFonts w:ascii="Arial" w:hAnsi="Arial" w:cs="Arial"/>
          <w:sz w:val="22"/>
          <w:szCs w:val="22"/>
        </w:rPr>
      </w:pPr>
    </w:p>
    <w:p w:rsidR="00E9048C" w:rsidRPr="007C41B2" w:rsidRDefault="00502E48" w:rsidP="00502E48">
      <w:pPr>
        <w:rPr>
          <w:rFonts w:ascii="Arial" w:hAnsi="Arial" w:cs="Arial"/>
          <w:sz w:val="22"/>
          <w:szCs w:val="22"/>
        </w:rPr>
      </w:pPr>
      <w:r w:rsidRPr="007C41B2">
        <w:rPr>
          <w:rFonts w:ascii="Arial" w:hAnsi="Arial" w:cs="Arial"/>
          <w:sz w:val="22"/>
          <w:szCs w:val="22"/>
        </w:rPr>
        <w:t xml:space="preserve">Ms </w:t>
      </w:r>
      <w:r w:rsidRPr="007C41B2">
        <w:rPr>
          <w:rFonts w:ascii="Arial" w:hAnsi="Arial" w:cs="Arial"/>
          <w:sz w:val="22"/>
          <w:szCs w:val="22"/>
          <w:u w:val="single"/>
        </w:rPr>
        <w:t>Hedtkamp</w:t>
      </w:r>
      <w:r w:rsidRPr="007C41B2">
        <w:rPr>
          <w:rFonts w:ascii="Arial" w:hAnsi="Arial" w:cs="Arial"/>
          <w:sz w:val="22"/>
          <w:szCs w:val="22"/>
        </w:rPr>
        <w:t xml:space="preserve"> introduced the report of TG-M (Document WSB 9/5/1)</w:t>
      </w:r>
      <w:r w:rsidR="00E9048C" w:rsidRPr="007C41B2">
        <w:rPr>
          <w:rFonts w:ascii="Arial" w:hAnsi="Arial" w:cs="Arial"/>
          <w:sz w:val="22"/>
          <w:szCs w:val="22"/>
        </w:rPr>
        <w:t xml:space="preserve">. </w:t>
      </w:r>
    </w:p>
    <w:p w:rsidR="00502E48" w:rsidRPr="007C41B2" w:rsidRDefault="00E9048C" w:rsidP="00502E48">
      <w:pPr>
        <w:rPr>
          <w:rFonts w:ascii="Arial" w:hAnsi="Arial" w:cs="Arial"/>
          <w:sz w:val="22"/>
          <w:szCs w:val="22"/>
        </w:rPr>
      </w:pPr>
      <w:r w:rsidRPr="007C41B2">
        <w:rPr>
          <w:rFonts w:ascii="Arial" w:hAnsi="Arial" w:cs="Arial"/>
          <w:sz w:val="22"/>
          <w:szCs w:val="22"/>
        </w:rPr>
        <w:t xml:space="preserve">With regard to the report of the ad-hoc working group alien species (WG-AS) the meeting discussed </w:t>
      </w:r>
      <w:r w:rsidR="00A97D03">
        <w:rPr>
          <w:rFonts w:ascii="Arial" w:hAnsi="Arial" w:cs="Arial"/>
          <w:sz w:val="22"/>
          <w:szCs w:val="22"/>
        </w:rPr>
        <w:t xml:space="preserve">on the one hand the challenges resulting from the upcoming EU Regulation on alien species and the LIFE+ proposal and, on the other hand, </w:t>
      </w:r>
      <w:r w:rsidRPr="007C41B2">
        <w:rPr>
          <w:rFonts w:ascii="Arial" w:hAnsi="Arial" w:cs="Arial"/>
          <w:sz w:val="22"/>
          <w:szCs w:val="22"/>
        </w:rPr>
        <w:t xml:space="preserve">the need for showing progress on the issues of alien species management and control at the coming conference. </w:t>
      </w:r>
      <w:r w:rsidR="00502E48" w:rsidRPr="007C41B2">
        <w:rPr>
          <w:rFonts w:ascii="Arial" w:hAnsi="Arial" w:cs="Arial"/>
          <w:sz w:val="22"/>
          <w:szCs w:val="22"/>
        </w:rPr>
        <w:t xml:space="preserve"> </w:t>
      </w:r>
      <w:r w:rsidR="00A97D03">
        <w:rPr>
          <w:rFonts w:ascii="Arial" w:hAnsi="Arial" w:cs="Arial"/>
          <w:sz w:val="22"/>
          <w:szCs w:val="22"/>
        </w:rPr>
        <w:t>Considering the</w:t>
      </w:r>
      <w:r w:rsidRPr="007C41B2">
        <w:rPr>
          <w:rFonts w:ascii="Arial" w:hAnsi="Arial" w:cs="Arial"/>
          <w:sz w:val="22"/>
          <w:szCs w:val="22"/>
        </w:rPr>
        <w:t xml:space="preserve"> regulations </w:t>
      </w:r>
      <w:r w:rsidR="00A97D03">
        <w:rPr>
          <w:rFonts w:ascii="Arial" w:hAnsi="Arial" w:cs="Arial"/>
          <w:sz w:val="22"/>
          <w:szCs w:val="22"/>
        </w:rPr>
        <w:t>already</w:t>
      </w:r>
      <w:r w:rsidR="00A97D03" w:rsidRPr="007C41B2">
        <w:rPr>
          <w:rFonts w:ascii="Arial" w:hAnsi="Arial" w:cs="Arial"/>
          <w:sz w:val="22"/>
          <w:szCs w:val="22"/>
        </w:rPr>
        <w:t xml:space="preserve"> </w:t>
      </w:r>
      <w:r w:rsidRPr="007C41B2">
        <w:rPr>
          <w:rFonts w:ascii="Arial" w:hAnsi="Arial" w:cs="Arial"/>
          <w:sz w:val="22"/>
          <w:szCs w:val="22"/>
        </w:rPr>
        <w:t xml:space="preserve">in place or under development in the Wadden Sea </w:t>
      </w:r>
      <w:r w:rsidRPr="007C41B2">
        <w:rPr>
          <w:rFonts w:ascii="Arial" w:hAnsi="Arial" w:cs="Arial"/>
          <w:sz w:val="22"/>
          <w:szCs w:val="22"/>
        </w:rPr>
        <w:lastRenderedPageBreak/>
        <w:t xml:space="preserve">countries, WSB </w:t>
      </w:r>
      <w:r w:rsidRPr="007C41B2">
        <w:rPr>
          <w:rFonts w:ascii="Arial" w:hAnsi="Arial" w:cs="Arial"/>
          <w:b/>
          <w:sz w:val="22"/>
          <w:szCs w:val="22"/>
        </w:rPr>
        <w:t>agreed</w:t>
      </w:r>
      <w:r w:rsidRPr="007C41B2">
        <w:rPr>
          <w:rFonts w:ascii="Arial" w:hAnsi="Arial" w:cs="Arial"/>
          <w:sz w:val="22"/>
          <w:szCs w:val="22"/>
        </w:rPr>
        <w:t xml:space="preserve"> that the ad-hoc editorial group would prepare an additional text for the next draft of the MCD, reflecting progress in alien species policy and management.</w:t>
      </w:r>
    </w:p>
    <w:p w:rsidR="00E9048C" w:rsidRPr="007C41B2" w:rsidRDefault="00E9048C" w:rsidP="00502E48">
      <w:pPr>
        <w:rPr>
          <w:rFonts w:ascii="Arial" w:hAnsi="Arial" w:cs="Arial"/>
          <w:sz w:val="22"/>
          <w:szCs w:val="22"/>
        </w:rPr>
      </w:pPr>
    </w:p>
    <w:p w:rsidR="00E9048C" w:rsidRDefault="000F7447" w:rsidP="00502E48">
      <w:pPr>
        <w:rPr>
          <w:rFonts w:ascii="Arial" w:hAnsi="Arial" w:cs="Arial"/>
          <w:sz w:val="22"/>
          <w:szCs w:val="22"/>
        </w:rPr>
      </w:pPr>
      <w:r>
        <w:rPr>
          <w:rFonts w:ascii="Arial" w:hAnsi="Arial" w:cs="Arial"/>
          <w:sz w:val="22"/>
          <w:szCs w:val="22"/>
        </w:rPr>
        <w:t>The meeting</w:t>
      </w:r>
      <w:r w:rsidRPr="007C41B2">
        <w:rPr>
          <w:rFonts w:ascii="Arial" w:hAnsi="Arial" w:cs="Arial"/>
          <w:sz w:val="22"/>
          <w:szCs w:val="22"/>
        </w:rPr>
        <w:t xml:space="preserve"> </w:t>
      </w:r>
      <w:r w:rsidR="00E9048C" w:rsidRPr="007C41B2">
        <w:rPr>
          <w:rFonts w:ascii="Arial" w:hAnsi="Arial" w:cs="Arial"/>
          <w:b/>
          <w:sz w:val="22"/>
          <w:szCs w:val="22"/>
        </w:rPr>
        <w:t>agreed</w:t>
      </w:r>
      <w:r w:rsidR="00E9048C" w:rsidRPr="007C41B2">
        <w:rPr>
          <w:rFonts w:ascii="Arial" w:hAnsi="Arial" w:cs="Arial"/>
          <w:sz w:val="22"/>
          <w:szCs w:val="22"/>
        </w:rPr>
        <w:t xml:space="preserve"> on the proposed approach to presenting nature restoration cases at the conference. It was furthermore emphasised that the exhibition </w:t>
      </w:r>
      <w:r w:rsidR="00A97D03">
        <w:rPr>
          <w:rFonts w:ascii="Arial" w:hAnsi="Arial" w:cs="Arial"/>
          <w:sz w:val="22"/>
          <w:szCs w:val="22"/>
        </w:rPr>
        <w:t>could</w:t>
      </w:r>
      <w:r w:rsidR="00A97D03" w:rsidRPr="007C41B2">
        <w:rPr>
          <w:rFonts w:ascii="Arial" w:hAnsi="Arial" w:cs="Arial"/>
          <w:sz w:val="22"/>
          <w:szCs w:val="22"/>
        </w:rPr>
        <w:t xml:space="preserve"> </w:t>
      </w:r>
      <w:r w:rsidR="00E9048C" w:rsidRPr="007C41B2">
        <w:rPr>
          <w:rFonts w:ascii="Arial" w:hAnsi="Arial" w:cs="Arial"/>
          <w:sz w:val="22"/>
          <w:szCs w:val="22"/>
        </w:rPr>
        <w:t xml:space="preserve">show </w:t>
      </w:r>
      <w:r w:rsidR="00A97D03" w:rsidRPr="007C41B2">
        <w:rPr>
          <w:rFonts w:ascii="Arial" w:hAnsi="Arial" w:cs="Arial"/>
          <w:sz w:val="22"/>
          <w:szCs w:val="22"/>
        </w:rPr>
        <w:t>differen</w:t>
      </w:r>
      <w:r w:rsidR="00A97D03">
        <w:rPr>
          <w:rFonts w:ascii="Arial" w:hAnsi="Arial" w:cs="Arial"/>
          <w:sz w:val="22"/>
          <w:szCs w:val="22"/>
        </w:rPr>
        <w:t xml:space="preserve">t </w:t>
      </w:r>
      <w:r w:rsidR="00E9048C" w:rsidRPr="007C41B2">
        <w:rPr>
          <w:rFonts w:ascii="Arial" w:hAnsi="Arial" w:cs="Arial"/>
          <w:sz w:val="22"/>
          <w:szCs w:val="22"/>
        </w:rPr>
        <w:t xml:space="preserve">national approaches to </w:t>
      </w:r>
      <w:r w:rsidR="00A97D03">
        <w:rPr>
          <w:rFonts w:ascii="Arial" w:hAnsi="Arial" w:cs="Arial"/>
          <w:sz w:val="22"/>
          <w:szCs w:val="22"/>
        </w:rPr>
        <w:t>and where appropriate reflect controversial aspects of</w:t>
      </w:r>
      <w:r w:rsidR="00A97D03" w:rsidRPr="007C41B2">
        <w:rPr>
          <w:rFonts w:ascii="Arial" w:hAnsi="Arial" w:cs="Arial"/>
          <w:sz w:val="22"/>
          <w:szCs w:val="22"/>
        </w:rPr>
        <w:t xml:space="preserve"> </w:t>
      </w:r>
      <w:r w:rsidR="00E9048C" w:rsidRPr="007C41B2">
        <w:rPr>
          <w:rFonts w:ascii="Arial" w:hAnsi="Arial" w:cs="Arial"/>
          <w:sz w:val="22"/>
          <w:szCs w:val="22"/>
        </w:rPr>
        <w:t>nature restoration in the Wadden Sea.</w:t>
      </w:r>
    </w:p>
    <w:p w:rsidR="00A97D03" w:rsidRDefault="00A97D03" w:rsidP="00502E48">
      <w:pPr>
        <w:rPr>
          <w:rFonts w:ascii="Arial" w:hAnsi="Arial" w:cs="Arial"/>
          <w:sz w:val="22"/>
          <w:szCs w:val="22"/>
        </w:rPr>
      </w:pPr>
    </w:p>
    <w:p w:rsidR="00A97D03" w:rsidRPr="007C41B2" w:rsidRDefault="00A97D03" w:rsidP="00502E48">
      <w:pPr>
        <w:rPr>
          <w:rFonts w:ascii="Arial" w:hAnsi="Arial" w:cs="Arial"/>
          <w:sz w:val="22"/>
          <w:szCs w:val="22"/>
        </w:rPr>
      </w:pPr>
      <w:r w:rsidRPr="00F40B36">
        <w:rPr>
          <w:rFonts w:ascii="Arial" w:hAnsi="Arial" w:cs="Arial"/>
          <w:sz w:val="22"/>
          <w:szCs w:val="22"/>
        </w:rPr>
        <w:t xml:space="preserve">Ms </w:t>
      </w:r>
      <w:r w:rsidRPr="00A97D03">
        <w:rPr>
          <w:rFonts w:ascii="Arial" w:hAnsi="Arial" w:cs="Arial"/>
          <w:sz w:val="22"/>
          <w:szCs w:val="22"/>
          <w:u w:val="single"/>
        </w:rPr>
        <w:t>Hedtkamp</w:t>
      </w:r>
      <w:r w:rsidRPr="00F40B36">
        <w:rPr>
          <w:rFonts w:ascii="Arial" w:hAnsi="Arial" w:cs="Arial"/>
          <w:sz w:val="22"/>
          <w:szCs w:val="22"/>
        </w:rPr>
        <w:t xml:space="preserve"> emphasized that representatives from </w:t>
      </w:r>
      <w:r w:rsidRPr="000F2EEB">
        <w:rPr>
          <w:rFonts w:ascii="Arial" w:hAnsi="Arial" w:cs="Arial"/>
          <w:sz w:val="22"/>
          <w:szCs w:val="22"/>
        </w:rPr>
        <w:t xml:space="preserve">administration should participate intensively in </w:t>
      </w:r>
      <w:r>
        <w:rPr>
          <w:rFonts w:ascii="Arial" w:hAnsi="Arial" w:cs="Arial"/>
          <w:sz w:val="22"/>
          <w:szCs w:val="22"/>
        </w:rPr>
        <w:t xml:space="preserve">the </w:t>
      </w:r>
      <w:r w:rsidRPr="000F2EEB">
        <w:rPr>
          <w:rFonts w:ascii="Arial" w:hAnsi="Arial" w:cs="Arial"/>
          <w:sz w:val="22"/>
          <w:szCs w:val="22"/>
        </w:rPr>
        <w:t>further dev</w:t>
      </w:r>
      <w:r w:rsidRPr="00B25D23">
        <w:rPr>
          <w:rFonts w:ascii="Arial" w:hAnsi="Arial" w:cs="Arial"/>
          <w:sz w:val="22"/>
          <w:szCs w:val="22"/>
        </w:rPr>
        <w:t xml:space="preserve">elopment of </w:t>
      </w:r>
      <w:r>
        <w:rPr>
          <w:rFonts w:ascii="Arial" w:hAnsi="Arial" w:cs="Arial"/>
          <w:sz w:val="22"/>
          <w:szCs w:val="22"/>
        </w:rPr>
        <w:t xml:space="preserve">the science-policy </w:t>
      </w:r>
      <w:r w:rsidRPr="00B25D23">
        <w:rPr>
          <w:rFonts w:ascii="Arial" w:hAnsi="Arial" w:cs="Arial"/>
          <w:sz w:val="22"/>
          <w:szCs w:val="22"/>
        </w:rPr>
        <w:t xml:space="preserve">matrix </w:t>
      </w:r>
      <w:r>
        <w:rPr>
          <w:rFonts w:ascii="Arial" w:hAnsi="Arial" w:cs="Arial"/>
          <w:sz w:val="22"/>
          <w:szCs w:val="22"/>
        </w:rPr>
        <w:t>by</w:t>
      </w:r>
      <w:r w:rsidRPr="000F2EEB">
        <w:rPr>
          <w:rFonts w:ascii="Arial" w:hAnsi="Arial" w:cs="Arial"/>
          <w:sz w:val="22"/>
          <w:szCs w:val="22"/>
        </w:rPr>
        <w:t xml:space="preserve"> e.g. by participating the workshop “</w:t>
      </w:r>
      <w:r w:rsidRPr="00F40B36">
        <w:rPr>
          <w:rFonts w:ascii="Arial" w:hAnsi="Arial" w:cs="Arial"/>
          <w:bCs/>
          <w:sz w:val="22"/>
          <w:szCs w:val="22"/>
          <w:lang w:val="en-US"/>
        </w:rPr>
        <w:t>Trilateral Research Agenda and Wadden Sea Science-Policy Matrix</w:t>
      </w:r>
      <w:r w:rsidR="00A92E41" w:rsidRPr="00F40B36">
        <w:rPr>
          <w:rFonts w:ascii="Arial" w:hAnsi="Arial" w:cs="Arial"/>
          <w:bCs/>
          <w:sz w:val="22"/>
          <w:szCs w:val="22"/>
          <w:lang w:val="en-US"/>
        </w:rPr>
        <w:t>“on</w:t>
      </w:r>
      <w:r w:rsidRPr="00F40B36">
        <w:rPr>
          <w:rFonts w:ascii="Arial" w:hAnsi="Arial" w:cs="Arial"/>
          <w:sz w:val="22"/>
          <w:szCs w:val="22"/>
        </w:rPr>
        <w:t xml:space="preserve"> </w:t>
      </w:r>
      <w:r>
        <w:rPr>
          <w:rFonts w:ascii="Arial" w:hAnsi="Arial" w:cs="Arial"/>
          <w:sz w:val="22"/>
          <w:szCs w:val="22"/>
        </w:rPr>
        <w:t>20</w:t>
      </w:r>
      <w:r w:rsidR="00C56C74">
        <w:rPr>
          <w:rFonts w:ascii="Arial" w:hAnsi="Arial" w:cs="Arial"/>
          <w:sz w:val="22"/>
          <w:szCs w:val="22"/>
        </w:rPr>
        <w:t xml:space="preserve"> </w:t>
      </w:r>
      <w:r w:rsidRPr="00F40B36">
        <w:rPr>
          <w:rFonts w:ascii="Arial" w:hAnsi="Arial" w:cs="Arial"/>
          <w:sz w:val="22"/>
          <w:szCs w:val="22"/>
        </w:rPr>
        <w:t>November</w:t>
      </w:r>
      <w:r>
        <w:rPr>
          <w:rFonts w:ascii="Arial" w:hAnsi="Arial" w:cs="Arial"/>
          <w:sz w:val="22"/>
          <w:szCs w:val="22"/>
        </w:rPr>
        <w:t xml:space="preserve">. </w:t>
      </w:r>
    </w:p>
    <w:p w:rsidR="00E9048C" w:rsidRPr="007C41B2" w:rsidRDefault="00E9048C" w:rsidP="00502E48">
      <w:pPr>
        <w:rPr>
          <w:rFonts w:ascii="Arial" w:hAnsi="Arial" w:cs="Arial"/>
          <w:sz w:val="22"/>
          <w:szCs w:val="22"/>
        </w:rPr>
      </w:pPr>
    </w:p>
    <w:p w:rsidR="00502E48" w:rsidRPr="007C41B2" w:rsidRDefault="00E9048C" w:rsidP="00502E48">
      <w:pPr>
        <w:rPr>
          <w:rFonts w:ascii="Arial" w:hAnsi="Arial" w:cs="Arial"/>
          <w:sz w:val="22"/>
          <w:szCs w:val="22"/>
        </w:rPr>
      </w:pPr>
      <w:r w:rsidRPr="007C41B2">
        <w:rPr>
          <w:rFonts w:ascii="Arial" w:hAnsi="Arial" w:cs="Arial"/>
          <w:sz w:val="22"/>
          <w:szCs w:val="22"/>
        </w:rPr>
        <w:t xml:space="preserve">The meeting </w:t>
      </w:r>
      <w:r w:rsidRPr="007C41B2">
        <w:rPr>
          <w:rFonts w:ascii="Arial" w:hAnsi="Arial" w:cs="Arial"/>
          <w:b/>
          <w:sz w:val="22"/>
          <w:szCs w:val="22"/>
        </w:rPr>
        <w:t>took note</w:t>
      </w:r>
      <w:r w:rsidRPr="007C41B2">
        <w:rPr>
          <w:rFonts w:ascii="Arial" w:hAnsi="Arial" w:cs="Arial"/>
          <w:sz w:val="22"/>
          <w:szCs w:val="22"/>
        </w:rPr>
        <w:t xml:space="preserve"> of the report.</w:t>
      </w:r>
    </w:p>
    <w:p w:rsidR="00502E48" w:rsidRPr="007C41B2" w:rsidRDefault="00502E48" w:rsidP="00502E48">
      <w:pPr>
        <w:rPr>
          <w:rFonts w:ascii="Arial" w:hAnsi="Arial" w:cs="Arial"/>
          <w:sz w:val="22"/>
          <w:szCs w:val="22"/>
        </w:rPr>
      </w:pPr>
    </w:p>
    <w:p w:rsidR="00C818BB" w:rsidRPr="007C41B2" w:rsidRDefault="00C818BB" w:rsidP="00C818BB">
      <w:pPr>
        <w:rPr>
          <w:rFonts w:ascii="Arial" w:hAnsi="Arial" w:cs="Arial"/>
          <w:i/>
          <w:sz w:val="22"/>
          <w:szCs w:val="22"/>
        </w:rPr>
      </w:pPr>
      <w:r w:rsidRPr="007C41B2">
        <w:rPr>
          <w:rFonts w:ascii="Arial" w:hAnsi="Arial" w:cs="Arial"/>
          <w:i/>
          <w:sz w:val="22"/>
          <w:szCs w:val="22"/>
        </w:rPr>
        <w:t>Task Group Climate</w:t>
      </w:r>
    </w:p>
    <w:p w:rsidR="00C818BB" w:rsidRPr="007C41B2" w:rsidRDefault="00C818BB" w:rsidP="00C818BB">
      <w:pPr>
        <w:rPr>
          <w:rFonts w:ascii="Arial" w:hAnsi="Arial" w:cs="Arial"/>
          <w:i/>
          <w:sz w:val="22"/>
          <w:szCs w:val="22"/>
        </w:rPr>
      </w:pPr>
    </w:p>
    <w:p w:rsidR="00C818BB" w:rsidRPr="007C41B2" w:rsidRDefault="001A2DF8" w:rsidP="00D06499">
      <w:pPr>
        <w:rPr>
          <w:rFonts w:ascii="Arial" w:hAnsi="Arial" w:cs="Arial"/>
          <w:sz w:val="22"/>
          <w:szCs w:val="22"/>
        </w:rPr>
      </w:pPr>
      <w:r w:rsidRPr="007C41B2">
        <w:rPr>
          <w:rFonts w:ascii="Arial" w:hAnsi="Arial" w:cs="Arial"/>
          <w:sz w:val="22"/>
          <w:szCs w:val="22"/>
        </w:rPr>
        <w:t xml:space="preserve">The meeting </w:t>
      </w:r>
      <w:r w:rsidRPr="007C41B2">
        <w:rPr>
          <w:rFonts w:ascii="Arial" w:hAnsi="Arial" w:cs="Arial"/>
          <w:b/>
          <w:sz w:val="22"/>
          <w:szCs w:val="22"/>
        </w:rPr>
        <w:t>welcomed</w:t>
      </w:r>
      <w:r w:rsidRPr="007C41B2">
        <w:rPr>
          <w:rFonts w:ascii="Arial" w:hAnsi="Arial" w:cs="Arial"/>
          <w:sz w:val="22"/>
          <w:szCs w:val="22"/>
        </w:rPr>
        <w:t xml:space="preserve"> the information document on </w:t>
      </w:r>
      <w:r w:rsidR="00980BB6">
        <w:rPr>
          <w:rFonts w:ascii="Arial" w:hAnsi="Arial" w:cs="Arial"/>
          <w:sz w:val="22"/>
          <w:szCs w:val="22"/>
        </w:rPr>
        <w:t xml:space="preserve">interim findings of </w:t>
      </w:r>
      <w:r w:rsidRPr="007C41B2">
        <w:rPr>
          <w:rFonts w:ascii="Arial" w:hAnsi="Arial" w:cs="Arial"/>
          <w:sz w:val="22"/>
          <w:szCs w:val="22"/>
        </w:rPr>
        <w:t>the sedimentation study, prepared by some members of the Task Group Climate.</w:t>
      </w:r>
    </w:p>
    <w:p w:rsidR="001A2DF8" w:rsidRPr="007C41B2" w:rsidRDefault="001A2DF8" w:rsidP="00D06499">
      <w:pPr>
        <w:rPr>
          <w:rFonts w:ascii="Arial" w:hAnsi="Arial" w:cs="Arial"/>
          <w:i/>
          <w:sz w:val="22"/>
          <w:szCs w:val="22"/>
        </w:rPr>
      </w:pPr>
      <w:r w:rsidRPr="007C41B2">
        <w:rPr>
          <w:rFonts w:ascii="Arial" w:hAnsi="Arial" w:cs="Arial"/>
          <w:sz w:val="22"/>
          <w:szCs w:val="22"/>
        </w:rPr>
        <w:t>It was left up to the members of TG-C to decide to prepare a brochure for the conference.</w:t>
      </w:r>
    </w:p>
    <w:p w:rsidR="00425982" w:rsidRPr="007C41B2" w:rsidRDefault="00425982" w:rsidP="00914458">
      <w:pPr>
        <w:rPr>
          <w:rFonts w:ascii="Arial" w:hAnsi="Arial" w:cs="Arial"/>
          <w:sz w:val="22"/>
          <w:szCs w:val="22"/>
        </w:rPr>
      </w:pPr>
    </w:p>
    <w:p w:rsidR="00425982" w:rsidRPr="007C41B2" w:rsidRDefault="00425982" w:rsidP="00914458">
      <w:pPr>
        <w:rPr>
          <w:rFonts w:ascii="Arial" w:hAnsi="Arial" w:cs="Arial"/>
          <w:sz w:val="22"/>
          <w:szCs w:val="22"/>
        </w:rPr>
      </w:pPr>
    </w:p>
    <w:p w:rsidR="00425982" w:rsidRPr="007C41B2" w:rsidRDefault="00425982" w:rsidP="00012632">
      <w:pPr>
        <w:ind w:left="360" w:hanging="360"/>
        <w:rPr>
          <w:rFonts w:ascii="Arial" w:hAnsi="Arial" w:cs="Arial"/>
          <w:sz w:val="22"/>
          <w:szCs w:val="22"/>
        </w:rPr>
      </w:pPr>
      <w:r w:rsidRPr="007C41B2">
        <w:rPr>
          <w:rFonts w:ascii="Arial" w:hAnsi="Arial" w:cs="Arial"/>
          <w:b/>
          <w:sz w:val="22"/>
          <w:szCs w:val="22"/>
          <w:u w:val="single"/>
        </w:rPr>
        <w:t>AGENDA ITEM 6</w:t>
      </w:r>
      <w:r w:rsidRPr="007C41B2">
        <w:rPr>
          <w:rFonts w:ascii="Arial" w:hAnsi="Arial" w:cs="Arial"/>
          <w:b/>
          <w:sz w:val="22"/>
          <w:szCs w:val="22"/>
        </w:rPr>
        <w:t xml:space="preserve">: </w:t>
      </w:r>
      <w:r w:rsidR="00B73239" w:rsidRPr="007C41B2">
        <w:rPr>
          <w:rFonts w:ascii="Arial" w:hAnsi="Arial" w:cs="Arial"/>
          <w:b/>
          <w:sz w:val="22"/>
          <w:szCs w:val="22"/>
        </w:rPr>
        <w:t>WADDEN SEA WORLD HERITAGE</w:t>
      </w:r>
    </w:p>
    <w:p w:rsidR="00F149A3" w:rsidRPr="007C41B2" w:rsidRDefault="00F149A3" w:rsidP="00012632">
      <w:pPr>
        <w:rPr>
          <w:rFonts w:ascii="Arial" w:hAnsi="Arial" w:cs="Arial"/>
          <w:sz w:val="20"/>
          <w:szCs w:val="20"/>
        </w:rPr>
      </w:pPr>
      <w:r w:rsidRPr="007C41B2">
        <w:rPr>
          <w:rFonts w:ascii="Arial" w:hAnsi="Arial" w:cs="Arial"/>
          <w:sz w:val="20"/>
          <w:szCs w:val="20"/>
          <w:u w:val="single"/>
        </w:rPr>
        <w:t>Documents</w:t>
      </w:r>
      <w:r w:rsidRPr="007C41B2">
        <w:rPr>
          <w:rFonts w:ascii="Arial" w:hAnsi="Arial" w:cs="Arial"/>
          <w:sz w:val="20"/>
          <w:szCs w:val="20"/>
        </w:rPr>
        <w:t xml:space="preserve">: WSB </w:t>
      </w:r>
      <w:r w:rsidR="001A2DF8" w:rsidRPr="007C41B2">
        <w:rPr>
          <w:rFonts w:ascii="Arial" w:hAnsi="Arial" w:cs="Arial"/>
          <w:sz w:val="20"/>
          <w:szCs w:val="20"/>
        </w:rPr>
        <w:t>9</w:t>
      </w:r>
      <w:r w:rsidRPr="007C41B2">
        <w:rPr>
          <w:rFonts w:ascii="Arial" w:hAnsi="Arial" w:cs="Arial"/>
          <w:sz w:val="20"/>
          <w:szCs w:val="20"/>
        </w:rPr>
        <w:t xml:space="preserve">/6/1 Report Task Group World Heritage; WSB </w:t>
      </w:r>
      <w:r w:rsidR="001A2DF8" w:rsidRPr="007C41B2">
        <w:rPr>
          <w:rFonts w:ascii="Arial" w:hAnsi="Arial" w:cs="Arial"/>
          <w:sz w:val="20"/>
          <w:szCs w:val="20"/>
        </w:rPr>
        <w:t>9</w:t>
      </w:r>
      <w:r w:rsidRPr="007C41B2">
        <w:rPr>
          <w:rFonts w:ascii="Arial" w:hAnsi="Arial" w:cs="Arial"/>
          <w:sz w:val="20"/>
          <w:szCs w:val="20"/>
        </w:rPr>
        <w:t>/6/2 Report Task Group Sustainable Tourism Strategy</w:t>
      </w:r>
      <w:r w:rsidR="001A2DF8" w:rsidRPr="007C41B2">
        <w:rPr>
          <w:rFonts w:ascii="Arial" w:hAnsi="Arial" w:cs="Arial"/>
          <w:sz w:val="20"/>
          <w:szCs w:val="20"/>
        </w:rPr>
        <w:t xml:space="preserve">; WSB 9/6/3 Wadden Sea Flyway </w:t>
      </w:r>
      <w:r w:rsidR="007C41B2" w:rsidRPr="007C41B2">
        <w:rPr>
          <w:rFonts w:ascii="Arial" w:hAnsi="Arial" w:cs="Arial"/>
          <w:sz w:val="20"/>
          <w:szCs w:val="20"/>
        </w:rPr>
        <w:t>Initiative</w:t>
      </w:r>
    </w:p>
    <w:p w:rsidR="00425982" w:rsidRPr="007C41B2" w:rsidRDefault="00425982">
      <w:pPr>
        <w:rPr>
          <w:rFonts w:ascii="Arial" w:hAnsi="Arial" w:cs="Arial"/>
          <w:sz w:val="22"/>
          <w:szCs w:val="22"/>
        </w:rPr>
      </w:pPr>
    </w:p>
    <w:p w:rsidR="00D87680" w:rsidRDefault="00D87680" w:rsidP="00D87680">
      <w:pPr>
        <w:rPr>
          <w:rFonts w:ascii="Arial" w:hAnsi="Arial" w:cs="Arial"/>
          <w:sz w:val="22"/>
          <w:szCs w:val="22"/>
        </w:rPr>
      </w:pPr>
      <w:r>
        <w:rPr>
          <w:rFonts w:ascii="Arial" w:hAnsi="Arial" w:cs="Arial"/>
          <w:sz w:val="22"/>
          <w:szCs w:val="22"/>
        </w:rPr>
        <w:t xml:space="preserve">The </w:t>
      </w:r>
      <w:r w:rsidRPr="00CB6D64">
        <w:rPr>
          <w:rFonts w:ascii="Arial" w:hAnsi="Arial" w:cs="Arial"/>
          <w:sz w:val="22"/>
          <w:szCs w:val="22"/>
          <w:u w:val="single"/>
        </w:rPr>
        <w:t>secretary</w:t>
      </w:r>
      <w:r>
        <w:rPr>
          <w:rFonts w:ascii="Arial" w:hAnsi="Arial" w:cs="Arial"/>
          <w:sz w:val="22"/>
          <w:szCs w:val="22"/>
        </w:rPr>
        <w:t xml:space="preserve"> presented the progress report of the Task Group World Heritage encompassing a report on the IUCN field mission in August to evaluate the Danish-German World Heritage extension, the proposal on a twinning arrangement between the World Heritage properties of Banc d´Arguin and the Wadden Sea and the information request of the UNESCO World Heritage Centre on the salt mining in the western Du</w:t>
      </w:r>
      <w:r w:rsidR="00980BB6">
        <w:rPr>
          <w:rFonts w:ascii="Arial" w:hAnsi="Arial" w:cs="Arial"/>
          <w:sz w:val="22"/>
          <w:szCs w:val="22"/>
        </w:rPr>
        <w:t>tch</w:t>
      </w:r>
      <w:r>
        <w:rPr>
          <w:rFonts w:ascii="Arial" w:hAnsi="Arial" w:cs="Arial"/>
          <w:sz w:val="22"/>
          <w:szCs w:val="22"/>
        </w:rPr>
        <w:t xml:space="preserve"> Wadden Sea.</w:t>
      </w:r>
    </w:p>
    <w:p w:rsidR="00D87680" w:rsidRDefault="00D87680" w:rsidP="00D87680">
      <w:pPr>
        <w:rPr>
          <w:rFonts w:ascii="Arial" w:hAnsi="Arial" w:cs="Arial"/>
          <w:sz w:val="22"/>
          <w:szCs w:val="22"/>
        </w:rPr>
      </w:pPr>
    </w:p>
    <w:p w:rsidR="00D87680" w:rsidRDefault="00D87680" w:rsidP="00D87680">
      <w:pPr>
        <w:rPr>
          <w:rFonts w:ascii="Arial" w:hAnsi="Arial" w:cs="Arial"/>
          <w:sz w:val="22"/>
          <w:szCs w:val="22"/>
        </w:rPr>
      </w:pPr>
      <w:r>
        <w:rPr>
          <w:rFonts w:ascii="Arial" w:hAnsi="Arial" w:cs="Arial"/>
          <w:sz w:val="22"/>
          <w:szCs w:val="22"/>
        </w:rPr>
        <w:t xml:space="preserve">The meeting, having heard the explanation of the </w:t>
      </w:r>
      <w:r w:rsidRPr="00CB6D64">
        <w:rPr>
          <w:rFonts w:ascii="Arial" w:hAnsi="Arial" w:cs="Arial"/>
          <w:sz w:val="22"/>
          <w:szCs w:val="22"/>
          <w:u w:val="single"/>
        </w:rPr>
        <w:t>secretary</w:t>
      </w:r>
      <w:r>
        <w:rPr>
          <w:rFonts w:ascii="Arial" w:hAnsi="Arial" w:cs="Arial"/>
          <w:sz w:val="22"/>
          <w:szCs w:val="22"/>
        </w:rPr>
        <w:t xml:space="preserve">, </w:t>
      </w:r>
      <w:r w:rsidRPr="00CB6D64">
        <w:rPr>
          <w:rFonts w:ascii="Arial" w:hAnsi="Arial" w:cs="Arial"/>
          <w:b/>
          <w:sz w:val="22"/>
          <w:szCs w:val="22"/>
        </w:rPr>
        <w:t>agreed</w:t>
      </w:r>
      <w:r>
        <w:rPr>
          <w:rFonts w:ascii="Arial" w:hAnsi="Arial" w:cs="Arial"/>
          <w:sz w:val="22"/>
          <w:szCs w:val="22"/>
        </w:rPr>
        <w:t xml:space="preserve"> to </w:t>
      </w:r>
    </w:p>
    <w:p w:rsidR="00D87680" w:rsidRPr="00CB6D64" w:rsidRDefault="00D87680" w:rsidP="00D87680">
      <w:pPr>
        <w:rPr>
          <w:rFonts w:ascii="Arial" w:hAnsi="Arial" w:cs="Arial"/>
          <w:sz w:val="22"/>
          <w:szCs w:val="22"/>
        </w:rPr>
      </w:pPr>
    </w:p>
    <w:p w:rsidR="00D87680" w:rsidRPr="003E2866" w:rsidRDefault="00D87680" w:rsidP="00D87680">
      <w:pPr>
        <w:numPr>
          <w:ilvl w:val="0"/>
          <w:numId w:val="16"/>
        </w:numPr>
        <w:spacing w:after="200"/>
        <w:contextualSpacing/>
        <w:rPr>
          <w:rFonts w:ascii="Arial" w:eastAsia="Calibri" w:hAnsi="Arial" w:cs="Arial"/>
          <w:sz w:val="22"/>
          <w:szCs w:val="22"/>
        </w:rPr>
      </w:pPr>
      <w:r w:rsidRPr="003E2866">
        <w:rPr>
          <w:rFonts w:ascii="Arial" w:eastAsia="Calibri" w:hAnsi="Arial" w:cs="Arial"/>
          <w:sz w:val="22"/>
          <w:szCs w:val="22"/>
        </w:rPr>
        <w:t>Task TG-WH with coordinating the process leading up to the World Heritage Committee session in June 2014 including any follow up activities such as a possible request for supplementary information.</w:t>
      </w:r>
    </w:p>
    <w:p w:rsidR="00D87680" w:rsidRPr="00CB6D64" w:rsidRDefault="00D87680" w:rsidP="00D87680">
      <w:pPr>
        <w:numPr>
          <w:ilvl w:val="0"/>
          <w:numId w:val="16"/>
        </w:numPr>
        <w:spacing w:after="200"/>
        <w:contextualSpacing/>
        <w:rPr>
          <w:rFonts w:ascii="Arial" w:hAnsi="Arial" w:cs="Arial"/>
          <w:sz w:val="22"/>
          <w:szCs w:val="22"/>
        </w:rPr>
      </w:pPr>
      <w:r w:rsidRPr="00CB6D64">
        <w:rPr>
          <w:rFonts w:ascii="Arial" w:eastAsia="Calibri" w:hAnsi="Arial" w:cs="Arial"/>
          <w:sz w:val="22"/>
          <w:szCs w:val="22"/>
        </w:rPr>
        <w:t>Authorize the secretary to discuss a twinning agreement with the Banc d´Arguin on the occasion of the Marine World Heritage Conference on Corsica under the conditions outlined and report to WSB 10.</w:t>
      </w:r>
    </w:p>
    <w:p w:rsidR="00D87680" w:rsidRPr="00CB6D64" w:rsidRDefault="00D87680" w:rsidP="00D87680">
      <w:pPr>
        <w:numPr>
          <w:ilvl w:val="0"/>
          <w:numId w:val="16"/>
        </w:numPr>
        <w:spacing w:after="200"/>
        <w:contextualSpacing/>
        <w:rPr>
          <w:rFonts w:ascii="Arial" w:hAnsi="Arial" w:cs="Arial"/>
          <w:sz w:val="22"/>
          <w:szCs w:val="22"/>
        </w:rPr>
      </w:pPr>
      <w:r>
        <w:rPr>
          <w:rFonts w:ascii="Arial" w:eastAsia="Calibri" w:hAnsi="Arial" w:cs="Arial"/>
          <w:sz w:val="22"/>
          <w:szCs w:val="22"/>
        </w:rPr>
        <w:t>N</w:t>
      </w:r>
      <w:r w:rsidRPr="00CB6D64">
        <w:rPr>
          <w:rFonts w:ascii="Arial" w:eastAsia="Calibri" w:hAnsi="Arial" w:cs="Arial"/>
          <w:sz w:val="22"/>
          <w:szCs w:val="22"/>
        </w:rPr>
        <w:t>ote the information on the World Heritage Centre information request on salt mining.</w:t>
      </w:r>
    </w:p>
    <w:p w:rsidR="00D87680" w:rsidRDefault="00D87680" w:rsidP="00D87680">
      <w:pPr>
        <w:rPr>
          <w:rFonts w:ascii="Arial" w:hAnsi="Arial" w:cs="Arial"/>
          <w:sz w:val="22"/>
          <w:szCs w:val="22"/>
        </w:rPr>
      </w:pPr>
    </w:p>
    <w:p w:rsidR="00D87680" w:rsidRPr="000D5C8F" w:rsidRDefault="00D87680" w:rsidP="00D87680">
      <w:pPr>
        <w:rPr>
          <w:rFonts w:ascii="Arial" w:hAnsi="Arial" w:cs="Arial"/>
          <w:i/>
          <w:sz w:val="22"/>
          <w:szCs w:val="22"/>
        </w:rPr>
      </w:pPr>
      <w:r w:rsidRPr="000D5C8F">
        <w:rPr>
          <w:rFonts w:ascii="Arial" w:hAnsi="Arial" w:cs="Arial"/>
          <w:i/>
          <w:sz w:val="22"/>
          <w:szCs w:val="22"/>
        </w:rPr>
        <w:t>Task Group Sustainable Tourism Strategy</w:t>
      </w:r>
    </w:p>
    <w:p w:rsidR="00D87680" w:rsidRDefault="00D87680" w:rsidP="00D87680">
      <w:pPr>
        <w:rPr>
          <w:rFonts w:ascii="Arial" w:hAnsi="Arial" w:cs="Arial"/>
          <w:sz w:val="22"/>
          <w:szCs w:val="22"/>
        </w:rPr>
      </w:pPr>
    </w:p>
    <w:p w:rsidR="00D87680" w:rsidRDefault="00D87680" w:rsidP="00D87680">
      <w:pPr>
        <w:rPr>
          <w:rFonts w:ascii="Arial" w:hAnsi="Arial" w:cs="Arial"/>
          <w:bCs/>
          <w:sz w:val="22"/>
          <w:szCs w:val="22"/>
        </w:rPr>
      </w:pPr>
      <w:r>
        <w:rPr>
          <w:rFonts w:ascii="Arial" w:hAnsi="Arial" w:cs="Arial"/>
          <w:bCs/>
          <w:sz w:val="22"/>
          <w:szCs w:val="22"/>
        </w:rPr>
        <w:t xml:space="preserve">The </w:t>
      </w:r>
      <w:r w:rsidRPr="00797A87">
        <w:rPr>
          <w:rFonts w:ascii="Arial" w:hAnsi="Arial" w:cs="Arial"/>
          <w:bCs/>
          <w:sz w:val="22"/>
          <w:szCs w:val="22"/>
          <w:u w:val="single"/>
        </w:rPr>
        <w:t>secretary</w:t>
      </w:r>
      <w:r>
        <w:rPr>
          <w:rFonts w:ascii="Arial" w:hAnsi="Arial" w:cs="Arial"/>
          <w:bCs/>
          <w:sz w:val="22"/>
          <w:szCs w:val="22"/>
        </w:rPr>
        <w:t xml:space="preserve"> briefly informed the meeting that the Task Group Sustainable Tourism Strategy (TG-STS) has completed its work with regard to the strategy. The strategy is now undergoing final editing and will be submitted to WSB 10 for endorsement. He explicitly inquired whether the suggestion to sign the strategy on its last page by the stakeholders involved in the process and additional regional partners would have the consent of the meeting.</w:t>
      </w:r>
    </w:p>
    <w:p w:rsidR="00D87680" w:rsidRDefault="00D87680" w:rsidP="00D87680">
      <w:pPr>
        <w:rPr>
          <w:rFonts w:ascii="Arial" w:hAnsi="Arial" w:cs="Arial"/>
          <w:bCs/>
          <w:sz w:val="22"/>
          <w:szCs w:val="22"/>
        </w:rPr>
      </w:pPr>
    </w:p>
    <w:p w:rsidR="00D87680" w:rsidRDefault="00D87680" w:rsidP="00D87680">
      <w:pPr>
        <w:rPr>
          <w:rFonts w:ascii="Arial" w:hAnsi="Arial" w:cs="Arial"/>
          <w:bCs/>
          <w:sz w:val="22"/>
          <w:szCs w:val="22"/>
        </w:rPr>
      </w:pPr>
      <w:r>
        <w:rPr>
          <w:rFonts w:ascii="Arial" w:hAnsi="Arial" w:cs="Arial"/>
          <w:bCs/>
          <w:sz w:val="22"/>
          <w:szCs w:val="22"/>
        </w:rPr>
        <w:t xml:space="preserve">Ms </w:t>
      </w:r>
      <w:r w:rsidRPr="00AE21B4">
        <w:rPr>
          <w:rFonts w:ascii="Arial" w:hAnsi="Arial" w:cs="Arial"/>
          <w:bCs/>
          <w:sz w:val="22"/>
          <w:szCs w:val="22"/>
          <w:u w:val="single"/>
        </w:rPr>
        <w:t>Knoke</w:t>
      </w:r>
      <w:r>
        <w:rPr>
          <w:rFonts w:ascii="Arial" w:hAnsi="Arial" w:cs="Arial"/>
          <w:bCs/>
          <w:sz w:val="22"/>
          <w:szCs w:val="22"/>
        </w:rPr>
        <w:t xml:space="preserve"> commended the process leading to the drafting of the strategy resulting in an ownership of the strategy by the region. She very much favoured signing of the strategy by the stakeholders to express this ownership. As communicated to the Task Group, she indicated, however, that Germany may still have outstanding comments to the strategy </w:t>
      </w:r>
      <w:r w:rsidR="00980BB6" w:rsidRPr="00185E4E">
        <w:rPr>
          <w:rFonts w:ascii="Arial" w:hAnsi="Arial" w:cs="Arial"/>
          <w:bCs/>
          <w:sz w:val="22"/>
          <w:szCs w:val="22"/>
        </w:rPr>
        <w:t>as the consultation process is still on-going in Germany</w:t>
      </w:r>
      <w:r w:rsidR="00980BB6">
        <w:rPr>
          <w:rFonts w:ascii="Arial" w:hAnsi="Arial" w:cs="Arial"/>
          <w:bCs/>
          <w:sz w:val="22"/>
          <w:szCs w:val="22"/>
        </w:rPr>
        <w:t xml:space="preserve">.  As for other annexes to the MCD, the </w:t>
      </w:r>
      <w:r w:rsidR="00980BB6">
        <w:rPr>
          <w:rFonts w:ascii="Arial" w:hAnsi="Arial" w:cs="Arial"/>
          <w:bCs/>
          <w:sz w:val="22"/>
          <w:szCs w:val="22"/>
        </w:rPr>
        <w:lastRenderedPageBreak/>
        <w:t xml:space="preserve">outcome </w:t>
      </w:r>
      <w:r>
        <w:rPr>
          <w:rFonts w:ascii="Arial" w:hAnsi="Arial" w:cs="Arial"/>
          <w:bCs/>
          <w:sz w:val="22"/>
          <w:szCs w:val="22"/>
        </w:rPr>
        <w:t xml:space="preserve">should be discussed at WSB 10. Mr </w:t>
      </w:r>
      <w:r w:rsidRPr="00F1168E">
        <w:rPr>
          <w:rFonts w:ascii="Arial" w:hAnsi="Arial" w:cs="Arial"/>
          <w:bCs/>
          <w:sz w:val="22"/>
          <w:szCs w:val="22"/>
          <w:u w:val="single"/>
        </w:rPr>
        <w:t>Waalkens</w:t>
      </w:r>
      <w:r>
        <w:rPr>
          <w:rFonts w:ascii="Arial" w:hAnsi="Arial" w:cs="Arial"/>
          <w:bCs/>
          <w:sz w:val="22"/>
          <w:szCs w:val="22"/>
        </w:rPr>
        <w:t xml:space="preserve"> welcomed the strategy and indicated that stakeholders were very much willing to sign the strategy. He indicated, however, that there were outstanding questions related to its signing such as to what extent signatories would commit themselves with regard to the strategy, the position of the action plan and the financial implications ensuing from the action plan.</w:t>
      </w:r>
      <w:r w:rsidR="000F7447">
        <w:rPr>
          <w:rFonts w:ascii="Arial" w:hAnsi="Arial" w:cs="Arial"/>
          <w:bCs/>
          <w:sz w:val="22"/>
          <w:szCs w:val="22"/>
        </w:rPr>
        <w:t xml:space="preserve"> </w:t>
      </w:r>
      <w:r>
        <w:rPr>
          <w:rFonts w:ascii="Arial" w:hAnsi="Arial" w:cs="Arial"/>
          <w:bCs/>
          <w:sz w:val="22"/>
          <w:szCs w:val="22"/>
        </w:rPr>
        <w:t xml:space="preserve">Mr </w:t>
      </w:r>
      <w:r w:rsidRPr="00C74361">
        <w:rPr>
          <w:rFonts w:ascii="Arial" w:hAnsi="Arial" w:cs="Arial"/>
          <w:bCs/>
          <w:sz w:val="22"/>
          <w:szCs w:val="22"/>
          <w:u w:val="single"/>
        </w:rPr>
        <w:t>Rasmussen</w:t>
      </w:r>
      <w:r>
        <w:rPr>
          <w:rFonts w:ascii="Arial" w:hAnsi="Arial" w:cs="Arial"/>
          <w:bCs/>
          <w:sz w:val="22"/>
          <w:szCs w:val="22"/>
        </w:rPr>
        <w:t xml:space="preserve"> added that whilst there was clarity on the strategy, the status of the action plan being an ambitious programme was unclear in terms of commitments and financial implications.</w:t>
      </w:r>
    </w:p>
    <w:p w:rsidR="00D87680" w:rsidRDefault="00D87680" w:rsidP="00D87680">
      <w:pPr>
        <w:rPr>
          <w:rFonts w:ascii="Arial" w:hAnsi="Arial" w:cs="Arial"/>
          <w:bCs/>
          <w:sz w:val="22"/>
          <w:szCs w:val="22"/>
        </w:rPr>
      </w:pPr>
    </w:p>
    <w:p w:rsidR="00D87680" w:rsidRDefault="00D87680" w:rsidP="00D87680">
      <w:pPr>
        <w:rPr>
          <w:rFonts w:ascii="Arial" w:hAnsi="Arial" w:cs="Arial"/>
          <w:bCs/>
          <w:sz w:val="22"/>
          <w:szCs w:val="22"/>
        </w:rPr>
      </w:pPr>
      <w:r>
        <w:rPr>
          <w:rFonts w:ascii="Arial" w:hAnsi="Arial" w:cs="Arial"/>
          <w:bCs/>
          <w:sz w:val="22"/>
          <w:szCs w:val="22"/>
        </w:rPr>
        <w:t xml:space="preserve">The meeting </w:t>
      </w:r>
      <w:r w:rsidRPr="00073E56">
        <w:rPr>
          <w:rFonts w:ascii="Arial" w:hAnsi="Arial" w:cs="Arial"/>
          <w:b/>
          <w:bCs/>
          <w:sz w:val="22"/>
          <w:szCs w:val="22"/>
        </w:rPr>
        <w:t>agreed</w:t>
      </w:r>
      <w:r>
        <w:rPr>
          <w:rFonts w:ascii="Arial" w:hAnsi="Arial" w:cs="Arial"/>
          <w:bCs/>
          <w:sz w:val="22"/>
          <w:szCs w:val="22"/>
        </w:rPr>
        <w:t xml:space="preserve"> to instruct the TG-STS to review eventual additional comments from Germany before WSB 10 and consider the signing of the document in consultation with TG-WH.</w:t>
      </w:r>
    </w:p>
    <w:p w:rsidR="00D87680" w:rsidRDefault="00D87680" w:rsidP="00D87680">
      <w:pPr>
        <w:rPr>
          <w:rFonts w:ascii="Arial" w:hAnsi="Arial" w:cs="Arial"/>
          <w:bCs/>
          <w:sz w:val="22"/>
          <w:szCs w:val="22"/>
        </w:rPr>
      </w:pPr>
    </w:p>
    <w:p w:rsidR="00D87680" w:rsidRDefault="00D87680" w:rsidP="00D87680">
      <w:pPr>
        <w:rPr>
          <w:rFonts w:ascii="Arial" w:hAnsi="Arial" w:cs="Arial"/>
          <w:bCs/>
          <w:sz w:val="22"/>
          <w:szCs w:val="22"/>
        </w:rPr>
      </w:pPr>
      <w:r>
        <w:rPr>
          <w:rFonts w:ascii="Arial" w:hAnsi="Arial" w:cs="Arial"/>
          <w:bCs/>
          <w:sz w:val="22"/>
          <w:szCs w:val="22"/>
        </w:rPr>
        <w:t xml:space="preserve">Re. </w:t>
      </w:r>
      <w:r w:rsidRPr="002F5211">
        <w:rPr>
          <w:rFonts w:ascii="Arial" w:hAnsi="Arial" w:cs="Arial"/>
          <w:bCs/>
          <w:sz w:val="22"/>
          <w:szCs w:val="22"/>
          <w:u w:val="single"/>
        </w:rPr>
        <w:t>Communication and Marketing Programme 2010-13</w:t>
      </w:r>
      <w:r>
        <w:rPr>
          <w:rFonts w:ascii="Arial" w:hAnsi="Arial" w:cs="Arial"/>
          <w:bCs/>
          <w:sz w:val="22"/>
          <w:szCs w:val="22"/>
        </w:rPr>
        <w:t>, the campaign 2014 to celebrate the 5</w:t>
      </w:r>
      <w:r w:rsidRPr="002F5211">
        <w:rPr>
          <w:rFonts w:ascii="Arial" w:hAnsi="Arial" w:cs="Arial"/>
          <w:bCs/>
          <w:sz w:val="22"/>
          <w:szCs w:val="22"/>
          <w:vertAlign w:val="superscript"/>
        </w:rPr>
        <w:t>th</w:t>
      </w:r>
      <w:r>
        <w:rPr>
          <w:rFonts w:ascii="Arial" w:hAnsi="Arial" w:cs="Arial"/>
          <w:bCs/>
          <w:sz w:val="22"/>
          <w:szCs w:val="22"/>
        </w:rPr>
        <w:t xml:space="preserve"> annual of the inscription on the List and the extension with the Danish part, state parties </w:t>
      </w:r>
      <w:r w:rsidRPr="002F5211">
        <w:rPr>
          <w:rFonts w:ascii="Arial" w:hAnsi="Arial" w:cs="Arial"/>
          <w:b/>
          <w:bCs/>
          <w:sz w:val="22"/>
          <w:szCs w:val="22"/>
        </w:rPr>
        <w:t>promised</w:t>
      </w:r>
      <w:r>
        <w:rPr>
          <w:rFonts w:ascii="Arial" w:hAnsi="Arial" w:cs="Arial"/>
          <w:bCs/>
          <w:sz w:val="22"/>
          <w:szCs w:val="22"/>
        </w:rPr>
        <w:t xml:space="preserve"> to look into the financial possibilities and </w:t>
      </w:r>
      <w:r w:rsidRPr="002F5211">
        <w:rPr>
          <w:rFonts w:ascii="Arial" w:hAnsi="Arial" w:cs="Arial"/>
          <w:b/>
          <w:bCs/>
          <w:sz w:val="22"/>
          <w:szCs w:val="22"/>
        </w:rPr>
        <w:t>agreed</w:t>
      </w:r>
      <w:r>
        <w:rPr>
          <w:rFonts w:ascii="Arial" w:hAnsi="Arial" w:cs="Arial"/>
          <w:bCs/>
          <w:sz w:val="22"/>
          <w:szCs w:val="22"/>
        </w:rPr>
        <w:t xml:space="preserve"> to instruct the TG-WH with overseeing the campaign.</w:t>
      </w:r>
    </w:p>
    <w:p w:rsidR="00D87680" w:rsidRDefault="00D87680" w:rsidP="00D87680">
      <w:pPr>
        <w:rPr>
          <w:rFonts w:ascii="Arial" w:hAnsi="Arial" w:cs="Arial"/>
          <w:bCs/>
          <w:sz w:val="22"/>
          <w:szCs w:val="22"/>
        </w:rPr>
      </w:pPr>
    </w:p>
    <w:p w:rsidR="00D87680" w:rsidRPr="002F5211" w:rsidRDefault="00D87680" w:rsidP="00D87680">
      <w:pPr>
        <w:rPr>
          <w:rFonts w:ascii="Arial" w:hAnsi="Arial" w:cs="Arial"/>
          <w:bCs/>
          <w:i/>
          <w:sz w:val="22"/>
          <w:szCs w:val="22"/>
        </w:rPr>
      </w:pPr>
      <w:r w:rsidRPr="002F5211">
        <w:rPr>
          <w:rFonts w:ascii="Arial" w:hAnsi="Arial" w:cs="Arial"/>
          <w:bCs/>
          <w:i/>
          <w:sz w:val="22"/>
          <w:szCs w:val="22"/>
        </w:rPr>
        <w:t>Wadden Sea Flyway Initiative</w:t>
      </w:r>
    </w:p>
    <w:p w:rsidR="00D87680" w:rsidRDefault="00D87680" w:rsidP="00D87680">
      <w:pPr>
        <w:rPr>
          <w:rFonts w:ascii="Arial" w:hAnsi="Arial" w:cs="Arial"/>
          <w:bCs/>
          <w:sz w:val="22"/>
          <w:szCs w:val="22"/>
        </w:rPr>
      </w:pPr>
    </w:p>
    <w:p w:rsidR="00D87680" w:rsidRDefault="00D87680" w:rsidP="00D87680">
      <w:pPr>
        <w:rPr>
          <w:rFonts w:ascii="Arial" w:hAnsi="Arial" w:cs="Arial"/>
          <w:bCs/>
          <w:sz w:val="22"/>
          <w:szCs w:val="22"/>
        </w:rPr>
      </w:pPr>
      <w:r>
        <w:rPr>
          <w:rFonts w:ascii="Arial" w:hAnsi="Arial" w:cs="Arial"/>
          <w:bCs/>
          <w:sz w:val="22"/>
          <w:szCs w:val="22"/>
        </w:rPr>
        <w:t>In discussing the document</w:t>
      </w:r>
      <w:r w:rsidR="00980BB6">
        <w:rPr>
          <w:rFonts w:ascii="Arial" w:hAnsi="Arial" w:cs="Arial"/>
          <w:bCs/>
          <w:sz w:val="22"/>
          <w:szCs w:val="22"/>
        </w:rPr>
        <w:t xml:space="preserve"> and the request to stakeholders to sign</w:t>
      </w:r>
      <w:r>
        <w:rPr>
          <w:rFonts w:ascii="Arial" w:hAnsi="Arial" w:cs="Arial"/>
          <w:bCs/>
          <w:sz w:val="22"/>
          <w:szCs w:val="22"/>
        </w:rPr>
        <w:t>,</w:t>
      </w:r>
      <w:r w:rsidRPr="000F27B3">
        <w:rPr>
          <w:rFonts w:ascii="Arial" w:hAnsi="Arial" w:cs="Arial"/>
          <w:bCs/>
          <w:sz w:val="22"/>
          <w:szCs w:val="22"/>
        </w:rPr>
        <w:t xml:space="preserve"> </w:t>
      </w:r>
      <w:r>
        <w:rPr>
          <w:rFonts w:ascii="Arial" w:hAnsi="Arial" w:cs="Arial"/>
          <w:bCs/>
          <w:sz w:val="22"/>
          <w:szCs w:val="22"/>
        </w:rPr>
        <w:t xml:space="preserve">Mr </w:t>
      </w:r>
      <w:r w:rsidRPr="000F27B3">
        <w:rPr>
          <w:rFonts w:ascii="Arial" w:hAnsi="Arial" w:cs="Arial"/>
          <w:bCs/>
          <w:sz w:val="22"/>
          <w:szCs w:val="22"/>
          <w:u w:val="single"/>
        </w:rPr>
        <w:t>Rösner</w:t>
      </w:r>
      <w:r>
        <w:rPr>
          <w:rFonts w:ascii="Arial" w:hAnsi="Arial" w:cs="Arial"/>
          <w:bCs/>
          <w:sz w:val="22"/>
          <w:szCs w:val="22"/>
        </w:rPr>
        <w:t xml:space="preserve"> requested clarification about what commitments signatories entered into when signing the vision and the action plan. Ms </w:t>
      </w:r>
      <w:r w:rsidRPr="000F27B3">
        <w:rPr>
          <w:rFonts w:ascii="Arial" w:hAnsi="Arial" w:cs="Arial"/>
          <w:bCs/>
          <w:sz w:val="22"/>
          <w:szCs w:val="22"/>
          <w:u w:val="single"/>
        </w:rPr>
        <w:t>Knoke</w:t>
      </w:r>
      <w:r>
        <w:rPr>
          <w:rFonts w:ascii="Arial" w:hAnsi="Arial" w:cs="Arial"/>
          <w:bCs/>
          <w:sz w:val="22"/>
          <w:szCs w:val="22"/>
        </w:rPr>
        <w:t xml:space="preserve"> added that the vision </w:t>
      </w:r>
      <w:r w:rsidR="00980BB6">
        <w:rPr>
          <w:rFonts w:ascii="Arial" w:hAnsi="Arial" w:cs="Arial"/>
          <w:bCs/>
          <w:sz w:val="22"/>
          <w:szCs w:val="22"/>
        </w:rPr>
        <w:t xml:space="preserve">is part of the on-going consultations. Such is not the case for </w:t>
      </w:r>
      <w:r>
        <w:rPr>
          <w:rFonts w:ascii="Arial" w:hAnsi="Arial" w:cs="Arial"/>
          <w:bCs/>
          <w:sz w:val="22"/>
          <w:szCs w:val="22"/>
        </w:rPr>
        <w:t>the action plan, which had been presented for the first time in the context of the document by the Wadden Sea Flyway Initiative (WSFI)</w:t>
      </w:r>
      <w:r w:rsidR="00980BB6">
        <w:rPr>
          <w:rFonts w:ascii="Arial" w:hAnsi="Arial" w:cs="Arial"/>
          <w:bCs/>
          <w:sz w:val="22"/>
          <w:szCs w:val="22"/>
        </w:rPr>
        <w:t>.</w:t>
      </w:r>
      <w:r>
        <w:rPr>
          <w:rFonts w:ascii="Arial" w:hAnsi="Arial" w:cs="Arial"/>
          <w:bCs/>
          <w:sz w:val="22"/>
          <w:szCs w:val="22"/>
        </w:rPr>
        <w:t xml:space="preserve"> </w:t>
      </w:r>
      <w:r w:rsidR="00980BB6">
        <w:rPr>
          <w:rFonts w:ascii="Arial" w:hAnsi="Arial" w:cs="Arial"/>
          <w:bCs/>
          <w:sz w:val="22"/>
          <w:szCs w:val="22"/>
        </w:rPr>
        <w:t xml:space="preserve">The </w:t>
      </w:r>
      <w:r>
        <w:rPr>
          <w:rFonts w:ascii="Arial" w:hAnsi="Arial" w:cs="Arial"/>
          <w:bCs/>
          <w:sz w:val="22"/>
          <w:szCs w:val="22"/>
        </w:rPr>
        <w:t xml:space="preserve">proposed </w:t>
      </w:r>
      <w:r w:rsidR="00A92E41">
        <w:rPr>
          <w:rFonts w:ascii="Arial" w:hAnsi="Arial" w:cs="Arial"/>
          <w:bCs/>
          <w:sz w:val="22"/>
          <w:szCs w:val="22"/>
        </w:rPr>
        <w:t>amendments to</w:t>
      </w:r>
      <w:r>
        <w:rPr>
          <w:rFonts w:ascii="Arial" w:hAnsi="Arial" w:cs="Arial"/>
          <w:bCs/>
          <w:sz w:val="22"/>
          <w:szCs w:val="22"/>
        </w:rPr>
        <w:t xml:space="preserve"> the draft Ministerial Declaration</w:t>
      </w:r>
      <w:r w:rsidR="00980BB6">
        <w:rPr>
          <w:rFonts w:ascii="Arial" w:hAnsi="Arial" w:cs="Arial"/>
          <w:bCs/>
          <w:sz w:val="22"/>
          <w:szCs w:val="22"/>
        </w:rPr>
        <w:t xml:space="preserve"> should be dealt with together with the outcome of the consultations.</w:t>
      </w:r>
    </w:p>
    <w:p w:rsidR="00D87680" w:rsidRDefault="00D87680" w:rsidP="00D87680">
      <w:pPr>
        <w:rPr>
          <w:rFonts w:ascii="Arial" w:hAnsi="Arial" w:cs="Arial"/>
          <w:bCs/>
          <w:sz w:val="22"/>
          <w:szCs w:val="22"/>
        </w:rPr>
      </w:pPr>
    </w:p>
    <w:p w:rsidR="00D87680" w:rsidRDefault="00D87680" w:rsidP="00D87680">
      <w:pPr>
        <w:rPr>
          <w:rFonts w:ascii="Arial" w:hAnsi="Arial" w:cs="Arial"/>
          <w:bCs/>
          <w:sz w:val="22"/>
          <w:szCs w:val="22"/>
        </w:rPr>
      </w:pPr>
      <w:r>
        <w:rPr>
          <w:rFonts w:ascii="Arial" w:hAnsi="Arial" w:cs="Arial"/>
          <w:bCs/>
          <w:sz w:val="22"/>
          <w:szCs w:val="22"/>
        </w:rPr>
        <w:t xml:space="preserve">It was </w:t>
      </w:r>
      <w:r w:rsidRPr="000F27B3">
        <w:rPr>
          <w:rFonts w:ascii="Arial" w:hAnsi="Arial" w:cs="Arial"/>
          <w:b/>
          <w:bCs/>
          <w:sz w:val="22"/>
          <w:szCs w:val="22"/>
        </w:rPr>
        <w:t>agreed</w:t>
      </w:r>
      <w:r>
        <w:rPr>
          <w:rFonts w:ascii="Arial" w:hAnsi="Arial" w:cs="Arial"/>
          <w:bCs/>
          <w:sz w:val="22"/>
          <w:szCs w:val="22"/>
        </w:rPr>
        <w:t xml:space="preserve"> that the TG-WH should clarify the signing of the flyway vision including whether the action plan should be part of the signing in relation to the suggested amendments of the draft Ministerial Declaration to be considered at WSB 10. The chairman of the WSFI should be invited to present the vision and the action plan at WSB 10.</w:t>
      </w:r>
    </w:p>
    <w:p w:rsidR="00CF05F1" w:rsidRPr="007C41B2" w:rsidRDefault="00CF05F1">
      <w:pPr>
        <w:rPr>
          <w:rFonts w:ascii="Arial" w:hAnsi="Arial" w:cs="Arial"/>
          <w:sz w:val="22"/>
          <w:szCs w:val="22"/>
        </w:rPr>
      </w:pPr>
    </w:p>
    <w:p w:rsidR="009A4F2A" w:rsidRPr="007C41B2" w:rsidRDefault="009A4F2A">
      <w:pPr>
        <w:rPr>
          <w:rFonts w:ascii="Arial" w:hAnsi="Arial" w:cs="Arial"/>
          <w:bCs/>
          <w:sz w:val="22"/>
          <w:szCs w:val="22"/>
        </w:rPr>
      </w:pPr>
    </w:p>
    <w:p w:rsidR="00425982" w:rsidRPr="007C41B2" w:rsidRDefault="00425982">
      <w:pPr>
        <w:rPr>
          <w:rFonts w:ascii="Arial" w:hAnsi="Arial" w:cs="Arial"/>
          <w:b/>
          <w:sz w:val="22"/>
          <w:szCs w:val="22"/>
          <w:u w:val="single"/>
        </w:rPr>
      </w:pPr>
      <w:r w:rsidRPr="007C41B2">
        <w:rPr>
          <w:rFonts w:ascii="Arial" w:hAnsi="Arial" w:cs="Arial"/>
          <w:b/>
          <w:sz w:val="22"/>
          <w:szCs w:val="22"/>
          <w:u w:val="single"/>
        </w:rPr>
        <w:t>AGENDA ITEM 7</w:t>
      </w:r>
      <w:r w:rsidRPr="007C41B2">
        <w:rPr>
          <w:rFonts w:ascii="Arial" w:hAnsi="Arial" w:cs="Arial"/>
          <w:b/>
          <w:sz w:val="22"/>
          <w:szCs w:val="22"/>
        </w:rPr>
        <w:t>: WADDEN SEA CONFERENCE</w:t>
      </w:r>
    </w:p>
    <w:p w:rsidR="00155B29" w:rsidRPr="007C41B2" w:rsidRDefault="00425982">
      <w:pPr>
        <w:rPr>
          <w:rFonts w:ascii="Arial" w:hAnsi="Arial" w:cs="Arial"/>
          <w:sz w:val="20"/>
          <w:szCs w:val="20"/>
        </w:rPr>
      </w:pPr>
      <w:r w:rsidRPr="007C41B2">
        <w:rPr>
          <w:rFonts w:ascii="Arial" w:hAnsi="Arial" w:cs="Arial"/>
          <w:sz w:val="20"/>
          <w:szCs w:val="20"/>
          <w:u w:val="single"/>
        </w:rPr>
        <w:t>Document</w:t>
      </w:r>
      <w:r w:rsidR="009A21D0" w:rsidRPr="007C41B2">
        <w:rPr>
          <w:rFonts w:ascii="Arial" w:hAnsi="Arial" w:cs="Arial"/>
          <w:sz w:val="20"/>
          <w:szCs w:val="20"/>
          <w:u w:val="single"/>
        </w:rPr>
        <w:t>s</w:t>
      </w:r>
      <w:r w:rsidR="0019171C" w:rsidRPr="007C41B2">
        <w:rPr>
          <w:rFonts w:ascii="Arial" w:hAnsi="Arial" w:cs="Arial"/>
          <w:sz w:val="20"/>
          <w:szCs w:val="20"/>
        </w:rPr>
        <w:t xml:space="preserve">: WSB </w:t>
      </w:r>
      <w:r w:rsidR="001A2DF8" w:rsidRPr="007C41B2">
        <w:rPr>
          <w:rFonts w:ascii="Arial" w:hAnsi="Arial" w:cs="Arial"/>
          <w:sz w:val="20"/>
          <w:szCs w:val="20"/>
        </w:rPr>
        <w:t>9</w:t>
      </w:r>
      <w:r w:rsidR="0019171C" w:rsidRPr="007C41B2">
        <w:rPr>
          <w:rFonts w:ascii="Arial" w:hAnsi="Arial" w:cs="Arial"/>
          <w:sz w:val="20"/>
          <w:szCs w:val="20"/>
        </w:rPr>
        <w:t xml:space="preserve">/7.1/1 Programme Tønder Conference; WSB </w:t>
      </w:r>
      <w:r w:rsidR="001A2DF8" w:rsidRPr="007C41B2">
        <w:rPr>
          <w:rFonts w:ascii="Arial" w:hAnsi="Arial" w:cs="Arial"/>
          <w:sz w:val="20"/>
          <w:szCs w:val="20"/>
        </w:rPr>
        <w:t>9</w:t>
      </w:r>
      <w:r w:rsidR="0019171C" w:rsidRPr="007C41B2">
        <w:rPr>
          <w:rFonts w:ascii="Arial" w:hAnsi="Arial" w:cs="Arial"/>
          <w:sz w:val="20"/>
          <w:szCs w:val="20"/>
        </w:rPr>
        <w:t xml:space="preserve">/7.2/1 Draft Agenda; </w:t>
      </w:r>
      <w:r w:rsidR="00155B29" w:rsidRPr="007C41B2">
        <w:rPr>
          <w:rFonts w:ascii="Arial" w:hAnsi="Arial" w:cs="Arial"/>
          <w:sz w:val="20"/>
          <w:szCs w:val="20"/>
        </w:rPr>
        <w:t xml:space="preserve">WSB </w:t>
      </w:r>
      <w:r w:rsidR="001A2DF8" w:rsidRPr="007C41B2">
        <w:rPr>
          <w:rFonts w:ascii="Arial" w:hAnsi="Arial" w:cs="Arial"/>
          <w:sz w:val="20"/>
          <w:szCs w:val="20"/>
        </w:rPr>
        <w:t>9</w:t>
      </w:r>
      <w:r w:rsidR="00155B29" w:rsidRPr="007C41B2">
        <w:rPr>
          <w:rFonts w:ascii="Arial" w:hAnsi="Arial" w:cs="Arial"/>
          <w:sz w:val="20"/>
          <w:szCs w:val="20"/>
        </w:rPr>
        <w:t xml:space="preserve">/7.3/1 Policy Assessment Report; WSB </w:t>
      </w:r>
      <w:r w:rsidR="001A2DF8" w:rsidRPr="007C41B2">
        <w:rPr>
          <w:rFonts w:ascii="Arial" w:hAnsi="Arial" w:cs="Arial"/>
          <w:sz w:val="20"/>
          <w:szCs w:val="20"/>
        </w:rPr>
        <w:t>9</w:t>
      </w:r>
      <w:r w:rsidR="00155B29" w:rsidRPr="007C41B2">
        <w:rPr>
          <w:rFonts w:ascii="Arial" w:hAnsi="Arial" w:cs="Arial"/>
          <w:sz w:val="20"/>
          <w:szCs w:val="20"/>
        </w:rPr>
        <w:t xml:space="preserve">/7.4/1 </w:t>
      </w:r>
      <w:r w:rsidR="001A2DF8" w:rsidRPr="007C41B2">
        <w:rPr>
          <w:rFonts w:ascii="Arial" w:hAnsi="Arial" w:cs="Arial"/>
          <w:sz w:val="20"/>
          <w:szCs w:val="20"/>
        </w:rPr>
        <w:t>Ministerial Council Declaration</w:t>
      </w:r>
      <w:r w:rsidR="00155B29" w:rsidRPr="007C41B2">
        <w:rPr>
          <w:rFonts w:ascii="Arial" w:hAnsi="Arial" w:cs="Arial"/>
          <w:sz w:val="20"/>
          <w:szCs w:val="20"/>
        </w:rPr>
        <w:t xml:space="preserve"> </w:t>
      </w:r>
    </w:p>
    <w:p w:rsidR="001A2DF8" w:rsidRPr="007C41B2" w:rsidRDefault="001A2DF8">
      <w:pPr>
        <w:rPr>
          <w:rFonts w:ascii="Arial" w:hAnsi="Arial" w:cs="Arial"/>
          <w:sz w:val="20"/>
          <w:szCs w:val="20"/>
        </w:rPr>
      </w:pPr>
    </w:p>
    <w:p w:rsidR="00A5479B" w:rsidRPr="007C41B2" w:rsidRDefault="00A5479B" w:rsidP="0019171C">
      <w:pPr>
        <w:ind w:left="360" w:hanging="360"/>
        <w:rPr>
          <w:rFonts w:ascii="Arial" w:hAnsi="Arial" w:cs="Arial"/>
          <w:b/>
          <w:sz w:val="22"/>
          <w:szCs w:val="22"/>
        </w:rPr>
      </w:pPr>
      <w:r w:rsidRPr="007C41B2">
        <w:rPr>
          <w:rFonts w:ascii="Arial" w:hAnsi="Arial" w:cs="Arial"/>
          <w:b/>
          <w:sz w:val="22"/>
          <w:szCs w:val="22"/>
        </w:rPr>
        <w:t xml:space="preserve">7.1 </w:t>
      </w:r>
      <w:r w:rsidR="0019171C" w:rsidRPr="007C41B2">
        <w:rPr>
          <w:rFonts w:ascii="Arial" w:hAnsi="Arial" w:cs="Arial"/>
          <w:b/>
          <w:sz w:val="22"/>
          <w:szCs w:val="22"/>
        </w:rPr>
        <w:t>Programme Wadden Sea Conference</w:t>
      </w:r>
    </w:p>
    <w:p w:rsidR="00A5479B" w:rsidRPr="007C41B2" w:rsidRDefault="00A5479B">
      <w:pPr>
        <w:rPr>
          <w:rFonts w:ascii="Arial" w:hAnsi="Arial" w:cs="Arial"/>
          <w:sz w:val="22"/>
          <w:szCs w:val="22"/>
        </w:rPr>
      </w:pPr>
    </w:p>
    <w:p w:rsidR="00D87680" w:rsidRDefault="00D87680" w:rsidP="00D87680">
      <w:pPr>
        <w:rPr>
          <w:rFonts w:ascii="Arial" w:hAnsi="Arial" w:cs="Arial"/>
          <w:sz w:val="22"/>
          <w:szCs w:val="22"/>
        </w:rPr>
      </w:pPr>
      <w:r>
        <w:rPr>
          <w:rFonts w:ascii="Arial" w:hAnsi="Arial" w:cs="Arial"/>
          <w:sz w:val="22"/>
          <w:szCs w:val="22"/>
        </w:rPr>
        <w:t xml:space="preserve">The draft programme was presented by Ms </w:t>
      </w:r>
      <w:r w:rsidRPr="00AE4330">
        <w:rPr>
          <w:rFonts w:ascii="Arial" w:hAnsi="Arial" w:cs="Arial"/>
          <w:sz w:val="22"/>
          <w:szCs w:val="22"/>
          <w:u w:val="single"/>
        </w:rPr>
        <w:t>Husum Marboe</w:t>
      </w:r>
      <w:r>
        <w:rPr>
          <w:rFonts w:ascii="Arial" w:hAnsi="Arial" w:cs="Arial"/>
          <w:sz w:val="22"/>
          <w:szCs w:val="22"/>
        </w:rPr>
        <w:t xml:space="preserve"> and commented by the meeting. The discussion in particular centred around the panel discussion on the conference day.</w:t>
      </w:r>
    </w:p>
    <w:p w:rsidR="00D87680" w:rsidRDefault="00D87680" w:rsidP="00D87680">
      <w:pPr>
        <w:rPr>
          <w:rFonts w:ascii="Arial" w:hAnsi="Arial" w:cs="Arial"/>
          <w:sz w:val="22"/>
          <w:szCs w:val="22"/>
        </w:rPr>
      </w:pPr>
    </w:p>
    <w:p w:rsidR="00D87680" w:rsidRDefault="00D87680" w:rsidP="00D87680">
      <w:pPr>
        <w:rPr>
          <w:rFonts w:ascii="Arial" w:hAnsi="Arial" w:cs="Arial"/>
          <w:sz w:val="22"/>
          <w:szCs w:val="22"/>
        </w:rPr>
      </w:pPr>
      <w:r>
        <w:rPr>
          <w:rFonts w:ascii="Arial" w:hAnsi="Arial" w:cs="Arial"/>
          <w:sz w:val="22"/>
          <w:szCs w:val="22"/>
        </w:rPr>
        <w:t xml:space="preserve">Mr </w:t>
      </w:r>
      <w:r w:rsidRPr="007C0197">
        <w:rPr>
          <w:rFonts w:ascii="Arial" w:hAnsi="Arial" w:cs="Arial"/>
          <w:sz w:val="22"/>
          <w:szCs w:val="22"/>
          <w:u w:val="single"/>
        </w:rPr>
        <w:t>Verhulst</w:t>
      </w:r>
      <w:r>
        <w:rPr>
          <w:rFonts w:ascii="Arial" w:hAnsi="Arial" w:cs="Arial"/>
          <w:sz w:val="22"/>
          <w:szCs w:val="22"/>
        </w:rPr>
        <w:t xml:space="preserve"> underlined that the panel discussion should focus on sustainable development and the future of the cooperation including the Foundation with the overall aim to create ownership and act as a trigger for the whole conference. In this context he suggested to create an external event such as the opening of an exhibition that would provoke high level of public attention</w:t>
      </w:r>
      <w:r w:rsidR="000F7447">
        <w:rPr>
          <w:rFonts w:ascii="Arial" w:hAnsi="Arial" w:cs="Arial"/>
          <w:sz w:val="22"/>
          <w:szCs w:val="22"/>
        </w:rPr>
        <w:t xml:space="preserve"> and attract the </w:t>
      </w:r>
      <w:r w:rsidR="00A92E41">
        <w:rPr>
          <w:rFonts w:ascii="Arial" w:hAnsi="Arial" w:cs="Arial"/>
          <w:sz w:val="22"/>
          <w:szCs w:val="22"/>
        </w:rPr>
        <w:t>press. Ms</w:t>
      </w:r>
      <w:r>
        <w:rPr>
          <w:rFonts w:ascii="Arial" w:hAnsi="Arial" w:cs="Arial"/>
          <w:sz w:val="22"/>
          <w:szCs w:val="22"/>
        </w:rPr>
        <w:t xml:space="preserve"> </w:t>
      </w:r>
      <w:r w:rsidRPr="00795F23">
        <w:rPr>
          <w:rFonts w:ascii="Arial" w:hAnsi="Arial" w:cs="Arial"/>
          <w:sz w:val="22"/>
          <w:szCs w:val="22"/>
          <w:u w:val="single"/>
        </w:rPr>
        <w:t>Nickel</w:t>
      </w:r>
      <w:r>
        <w:rPr>
          <w:rFonts w:ascii="Arial" w:hAnsi="Arial" w:cs="Arial"/>
          <w:sz w:val="22"/>
          <w:szCs w:val="22"/>
        </w:rPr>
        <w:t xml:space="preserve"> </w:t>
      </w:r>
      <w:r w:rsidR="000F7447">
        <w:rPr>
          <w:rFonts w:ascii="Arial" w:hAnsi="Arial" w:cs="Arial"/>
          <w:sz w:val="22"/>
          <w:szCs w:val="22"/>
        </w:rPr>
        <w:t xml:space="preserve">concurred with Mr Verhulst on the event issue. She emphasized </w:t>
      </w:r>
      <w:r>
        <w:rPr>
          <w:rFonts w:ascii="Arial" w:hAnsi="Arial" w:cs="Arial"/>
          <w:sz w:val="22"/>
          <w:szCs w:val="22"/>
        </w:rPr>
        <w:t xml:space="preserve">that the overall theme of the panel discussion was nature conservation as already agreed at WSB 8. Ms </w:t>
      </w:r>
      <w:r w:rsidRPr="004D5E6B">
        <w:rPr>
          <w:rFonts w:ascii="Arial" w:hAnsi="Arial" w:cs="Arial"/>
          <w:sz w:val="22"/>
          <w:szCs w:val="22"/>
          <w:u w:val="single"/>
        </w:rPr>
        <w:t>Knoke</w:t>
      </w:r>
      <w:r>
        <w:rPr>
          <w:rFonts w:ascii="Arial" w:hAnsi="Arial" w:cs="Arial"/>
          <w:sz w:val="22"/>
          <w:szCs w:val="22"/>
        </w:rPr>
        <w:t xml:space="preserve"> added that the panel discussion should be confined to one theme such as ownership and foundation.</w:t>
      </w:r>
    </w:p>
    <w:p w:rsidR="00D87680" w:rsidRDefault="00D87680" w:rsidP="00D87680">
      <w:pPr>
        <w:rPr>
          <w:rFonts w:ascii="Arial" w:hAnsi="Arial" w:cs="Arial"/>
          <w:sz w:val="22"/>
          <w:szCs w:val="22"/>
        </w:rPr>
      </w:pPr>
    </w:p>
    <w:p w:rsidR="00D87680" w:rsidRDefault="00D87680" w:rsidP="00D87680">
      <w:pPr>
        <w:rPr>
          <w:rFonts w:ascii="Arial" w:hAnsi="Arial" w:cs="Arial"/>
          <w:sz w:val="22"/>
          <w:szCs w:val="22"/>
        </w:rPr>
      </w:pPr>
      <w:r>
        <w:rPr>
          <w:rFonts w:ascii="Arial" w:hAnsi="Arial" w:cs="Arial"/>
          <w:sz w:val="22"/>
          <w:szCs w:val="22"/>
        </w:rPr>
        <w:t xml:space="preserve">Mr </w:t>
      </w:r>
      <w:r w:rsidRPr="004D5E6B">
        <w:rPr>
          <w:rFonts w:ascii="Arial" w:hAnsi="Arial" w:cs="Arial"/>
          <w:sz w:val="22"/>
          <w:szCs w:val="22"/>
          <w:u w:val="single"/>
        </w:rPr>
        <w:t>Rasmussen</w:t>
      </w:r>
      <w:r>
        <w:rPr>
          <w:rFonts w:ascii="Arial" w:hAnsi="Arial" w:cs="Arial"/>
          <w:sz w:val="22"/>
          <w:szCs w:val="22"/>
        </w:rPr>
        <w:t xml:space="preserve"> indicated the conference chair wished to invite James Rebanks to introduce the theme with special emphasis on World Heritage and sustainable development.</w:t>
      </w:r>
      <w:r w:rsidR="000F7447" w:rsidRPr="000F7447">
        <w:rPr>
          <w:rFonts w:ascii="Arial" w:hAnsi="Arial" w:cs="Arial"/>
          <w:sz w:val="22"/>
          <w:szCs w:val="22"/>
        </w:rPr>
        <w:t xml:space="preserve"> </w:t>
      </w:r>
      <w:r w:rsidR="000F7447">
        <w:rPr>
          <w:rFonts w:ascii="Arial" w:hAnsi="Arial" w:cs="Arial"/>
          <w:sz w:val="22"/>
          <w:szCs w:val="22"/>
        </w:rPr>
        <w:t xml:space="preserve">In respect of the external event Mr </w:t>
      </w:r>
      <w:r w:rsidR="000F7447" w:rsidRPr="00AB6BF8">
        <w:rPr>
          <w:rFonts w:ascii="Arial" w:hAnsi="Arial" w:cs="Arial"/>
          <w:sz w:val="22"/>
          <w:szCs w:val="22"/>
          <w:u w:val="single"/>
        </w:rPr>
        <w:t xml:space="preserve">de Hoop </w:t>
      </w:r>
      <w:r w:rsidR="000F7447">
        <w:rPr>
          <w:rFonts w:ascii="Arial" w:hAnsi="Arial" w:cs="Arial"/>
          <w:sz w:val="22"/>
          <w:szCs w:val="22"/>
        </w:rPr>
        <w:t>suggested to invite Ecco to design a Wadden Sea shoe.</w:t>
      </w:r>
    </w:p>
    <w:p w:rsidR="00D87680" w:rsidRDefault="00D87680" w:rsidP="00D87680">
      <w:pPr>
        <w:rPr>
          <w:rFonts w:ascii="Arial" w:hAnsi="Arial" w:cs="Arial"/>
          <w:sz w:val="22"/>
          <w:szCs w:val="22"/>
        </w:rPr>
      </w:pPr>
    </w:p>
    <w:p w:rsidR="00D87680" w:rsidRPr="00F119CE" w:rsidRDefault="00D87680" w:rsidP="00D87680">
      <w:pPr>
        <w:rPr>
          <w:rFonts w:ascii="Arial" w:hAnsi="Arial" w:cs="Arial"/>
          <w:sz w:val="22"/>
          <w:szCs w:val="22"/>
        </w:rPr>
      </w:pPr>
      <w:r>
        <w:rPr>
          <w:rFonts w:ascii="Arial" w:hAnsi="Arial" w:cs="Arial"/>
          <w:sz w:val="22"/>
          <w:szCs w:val="22"/>
        </w:rPr>
        <w:lastRenderedPageBreak/>
        <w:t xml:space="preserve">It was </w:t>
      </w:r>
      <w:r w:rsidRPr="00F119CE">
        <w:rPr>
          <w:rFonts w:ascii="Arial" w:hAnsi="Arial" w:cs="Arial"/>
          <w:b/>
          <w:sz w:val="22"/>
          <w:szCs w:val="22"/>
        </w:rPr>
        <w:t>agreed</w:t>
      </w:r>
      <w:r>
        <w:rPr>
          <w:rFonts w:ascii="Arial" w:hAnsi="Arial" w:cs="Arial"/>
          <w:sz w:val="22"/>
          <w:szCs w:val="22"/>
        </w:rPr>
        <w:t xml:space="preserve"> to request the conference organizer to circulate as soon as possible a revised draft conference programme for comments by the WSB with a view to have a final programme adopted at WSB 10. James Rebanks would be invited by the conference organizer to introduce the panel discussion.</w:t>
      </w:r>
    </w:p>
    <w:p w:rsidR="00631A7D" w:rsidRPr="007C41B2" w:rsidRDefault="00631A7D">
      <w:pPr>
        <w:rPr>
          <w:rFonts w:ascii="Arial" w:hAnsi="Arial" w:cs="Arial"/>
          <w:sz w:val="22"/>
          <w:szCs w:val="22"/>
        </w:rPr>
      </w:pPr>
    </w:p>
    <w:p w:rsidR="00AB6BF8" w:rsidRPr="007C41B2" w:rsidRDefault="00AB6BF8" w:rsidP="00AB6BF8">
      <w:r>
        <w:rPr>
          <w:rFonts w:ascii="Arial" w:hAnsi="Arial" w:cs="Arial"/>
          <w:sz w:val="22"/>
          <w:szCs w:val="22"/>
        </w:rPr>
        <w:t xml:space="preserve">The conference centre </w:t>
      </w:r>
      <w:r w:rsidRPr="007C41B2">
        <w:rPr>
          <w:rFonts w:ascii="Arial" w:hAnsi="Arial" w:cs="Arial"/>
          <w:sz w:val="22"/>
          <w:szCs w:val="22"/>
        </w:rPr>
        <w:t xml:space="preserve">Website conference centre </w:t>
      </w:r>
      <w:r>
        <w:rPr>
          <w:rFonts w:ascii="Arial" w:hAnsi="Arial" w:cs="Arial"/>
          <w:sz w:val="22"/>
          <w:szCs w:val="22"/>
        </w:rPr>
        <w:t xml:space="preserve">is at </w:t>
      </w:r>
      <w:hyperlink r:id="rId9" w:history="1">
        <w:r w:rsidRPr="007C41B2">
          <w:rPr>
            <w:rStyle w:val="Hyperlink"/>
          </w:rPr>
          <w:t>https://eccoconferencecenter.ecco.com/</w:t>
        </w:r>
      </w:hyperlink>
      <w:r w:rsidRPr="007C41B2">
        <w:t xml:space="preserve"> </w:t>
      </w:r>
    </w:p>
    <w:p w:rsidR="00AB6BF8" w:rsidRPr="007C41B2" w:rsidRDefault="00AB6BF8" w:rsidP="00AB6BF8">
      <w:pPr>
        <w:rPr>
          <w:rFonts w:ascii="Arial" w:hAnsi="Arial" w:cs="Arial"/>
          <w:sz w:val="22"/>
          <w:szCs w:val="22"/>
        </w:rPr>
      </w:pPr>
    </w:p>
    <w:p w:rsidR="0019171C" w:rsidRPr="007C41B2" w:rsidRDefault="0019171C" w:rsidP="0019171C">
      <w:pPr>
        <w:ind w:left="360" w:hanging="360"/>
        <w:rPr>
          <w:rFonts w:ascii="Arial" w:hAnsi="Arial" w:cs="Arial"/>
          <w:b/>
          <w:sz w:val="22"/>
          <w:szCs w:val="22"/>
        </w:rPr>
      </w:pPr>
      <w:r w:rsidRPr="007C41B2">
        <w:rPr>
          <w:rFonts w:ascii="Arial" w:hAnsi="Arial" w:cs="Arial"/>
          <w:b/>
          <w:sz w:val="22"/>
          <w:szCs w:val="22"/>
        </w:rPr>
        <w:t>7.2 Agenda Ministerial Council Meeting</w:t>
      </w:r>
    </w:p>
    <w:p w:rsidR="0019171C" w:rsidRDefault="0019171C">
      <w:pPr>
        <w:rPr>
          <w:rFonts w:ascii="Arial" w:hAnsi="Arial" w:cs="Arial"/>
          <w:sz w:val="22"/>
          <w:szCs w:val="22"/>
        </w:rPr>
      </w:pPr>
    </w:p>
    <w:p w:rsidR="00A8319C" w:rsidRDefault="00A8319C">
      <w:pPr>
        <w:rPr>
          <w:rFonts w:ascii="Arial" w:hAnsi="Arial" w:cs="Arial"/>
          <w:sz w:val="22"/>
          <w:szCs w:val="22"/>
        </w:rPr>
      </w:pPr>
      <w:r>
        <w:rPr>
          <w:rFonts w:ascii="Arial" w:hAnsi="Arial" w:cs="Arial"/>
          <w:sz w:val="22"/>
          <w:szCs w:val="22"/>
        </w:rPr>
        <w:t xml:space="preserve">The proposed draft agenda as </w:t>
      </w:r>
      <w:r w:rsidRPr="00DE7516">
        <w:rPr>
          <w:rFonts w:ascii="Arial" w:hAnsi="Arial" w:cs="Arial"/>
          <w:sz w:val="22"/>
          <w:szCs w:val="22"/>
        </w:rPr>
        <w:t>approved</w:t>
      </w:r>
      <w:r>
        <w:rPr>
          <w:rFonts w:ascii="Arial" w:hAnsi="Arial" w:cs="Arial"/>
          <w:sz w:val="22"/>
          <w:szCs w:val="22"/>
        </w:rPr>
        <w:t xml:space="preserve"> by WSB 8 was </w:t>
      </w:r>
      <w:r w:rsidRPr="00DE7516">
        <w:rPr>
          <w:rFonts w:ascii="Arial" w:hAnsi="Arial" w:cs="Arial"/>
          <w:b/>
          <w:sz w:val="22"/>
          <w:szCs w:val="22"/>
        </w:rPr>
        <w:t>confirmed</w:t>
      </w:r>
      <w:r>
        <w:rPr>
          <w:rFonts w:ascii="Arial" w:hAnsi="Arial" w:cs="Arial"/>
          <w:sz w:val="22"/>
          <w:szCs w:val="22"/>
        </w:rPr>
        <w:t>.</w:t>
      </w:r>
    </w:p>
    <w:p w:rsidR="00A8319C" w:rsidRDefault="00A8319C">
      <w:pPr>
        <w:rPr>
          <w:rFonts w:ascii="Arial" w:hAnsi="Arial" w:cs="Arial"/>
          <w:sz w:val="22"/>
          <w:szCs w:val="22"/>
        </w:rPr>
      </w:pPr>
    </w:p>
    <w:p w:rsidR="0019171C" w:rsidRPr="007C41B2" w:rsidRDefault="0019171C" w:rsidP="0019171C">
      <w:pPr>
        <w:ind w:left="360" w:hanging="360"/>
        <w:rPr>
          <w:rFonts w:ascii="Arial" w:hAnsi="Arial" w:cs="Arial"/>
          <w:b/>
          <w:sz w:val="22"/>
          <w:szCs w:val="22"/>
        </w:rPr>
      </w:pPr>
      <w:r w:rsidRPr="007C41B2">
        <w:rPr>
          <w:rFonts w:ascii="Arial" w:hAnsi="Arial" w:cs="Arial"/>
          <w:b/>
          <w:sz w:val="22"/>
          <w:szCs w:val="22"/>
        </w:rPr>
        <w:t>7.3 Policy Assessment Report</w:t>
      </w:r>
    </w:p>
    <w:p w:rsidR="00A8319C" w:rsidRDefault="00A8319C">
      <w:pPr>
        <w:rPr>
          <w:rFonts w:ascii="Arial" w:hAnsi="Arial" w:cs="Arial"/>
          <w:sz w:val="22"/>
          <w:szCs w:val="22"/>
        </w:rPr>
      </w:pPr>
    </w:p>
    <w:p w:rsidR="00AB6BF8" w:rsidRDefault="00AB6BF8" w:rsidP="00AB6BF8">
      <w:pPr>
        <w:rPr>
          <w:rFonts w:ascii="Arial" w:hAnsi="Arial" w:cs="Arial"/>
          <w:sz w:val="22"/>
          <w:szCs w:val="22"/>
        </w:rPr>
      </w:pPr>
      <w:r>
        <w:rPr>
          <w:rFonts w:ascii="Arial" w:hAnsi="Arial" w:cs="Arial"/>
          <w:sz w:val="22"/>
          <w:szCs w:val="22"/>
        </w:rPr>
        <w:t xml:space="preserve">Comments to the draft PAR had been submitted by Germany and the Netherlands. The meeting </w:t>
      </w:r>
      <w:r w:rsidRPr="00314583">
        <w:rPr>
          <w:rFonts w:ascii="Arial" w:hAnsi="Arial" w:cs="Arial"/>
          <w:b/>
          <w:sz w:val="22"/>
          <w:szCs w:val="22"/>
        </w:rPr>
        <w:t>agreed</w:t>
      </w:r>
      <w:r>
        <w:rPr>
          <w:rFonts w:ascii="Arial" w:hAnsi="Arial" w:cs="Arial"/>
          <w:sz w:val="22"/>
          <w:szCs w:val="22"/>
        </w:rPr>
        <w:t xml:space="preserve"> that the work on the PAR would continue and that the editorial group would discuss a consolidated draft in which comments made during the consultation phase would be included, as well as chapter 2, the ecosystem assessment.</w:t>
      </w:r>
    </w:p>
    <w:p w:rsidR="00C56C74" w:rsidRDefault="00C56C74" w:rsidP="00AB6BF8">
      <w:pPr>
        <w:rPr>
          <w:rFonts w:ascii="Arial" w:hAnsi="Arial" w:cs="Arial"/>
          <w:sz w:val="22"/>
          <w:szCs w:val="22"/>
        </w:rPr>
      </w:pPr>
    </w:p>
    <w:p w:rsidR="00AB6BF8" w:rsidRDefault="00AB6BF8" w:rsidP="00AB6BF8">
      <w:pPr>
        <w:rPr>
          <w:rFonts w:ascii="Arial" w:hAnsi="Arial" w:cs="Arial"/>
          <w:sz w:val="22"/>
          <w:szCs w:val="22"/>
        </w:rPr>
      </w:pPr>
      <w:r>
        <w:rPr>
          <w:rFonts w:ascii="Arial" w:hAnsi="Arial" w:cs="Arial"/>
          <w:sz w:val="22"/>
          <w:szCs w:val="22"/>
        </w:rPr>
        <w:t xml:space="preserve">It was furthermore </w:t>
      </w:r>
      <w:r w:rsidRPr="00314583">
        <w:rPr>
          <w:rFonts w:ascii="Arial" w:hAnsi="Arial" w:cs="Arial"/>
          <w:b/>
          <w:sz w:val="22"/>
          <w:szCs w:val="22"/>
        </w:rPr>
        <w:t>agreed</w:t>
      </w:r>
      <w:r>
        <w:rPr>
          <w:rFonts w:ascii="Arial" w:hAnsi="Arial" w:cs="Arial"/>
          <w:sz w:val="22"/>
          <w:szCs w:val="22"/>
        </w:rPr>
        <w:t xml:space="preserve"> to work on the communication related to the PAR, for example by producing a brief popular version of the PAR.</w:t>
      </w:r>
    </w:p>
    <w:p w:rsidR="00314583" w:rsidRDefault="00314583">
      <w:pPr>
        <w:rPr>
          <w:rFonts w:ascii="Arial" w:hAnsi="Arial" w:cs="Arial"/>
          <w:sz w:val="22"/>
          <w:szCs w:val="22"/>
        </w:rPr>
      </w:pPr>
    </w:p>
    <w:p w:rsidR="00AE766A" w:rsidRPr="007C41B2" w:rsidRDefault="00AE766A">
      <w:pPr>
        <w:rPr>
          <w:rFonts w:ascii="Arial" w:hAnsi="Arial" w:cs="Arial"/>
          <w:b/>
          <w:sz w:val="22"/>
          <w:szCs w:val="22"/>
        </w:rPr>
      </w:pPr>
      <w:r w:rsidRPr="007C41B2">
        <w:rPr>
          <w:rFonts w:ascii="Arial" w:hAnsi="Arial" w:cs="Arial"/>
          <w:b/>
          <w:sz w:val="22"/>
          <w:szCs w:val="22"/>
        </w:rPr>
        <w:t>7.4 Ministerial Council Declaration</w:t>
      </w:r>
    </w:p>
    <w:p w:rsidR="00425982" w:rsidRPr="007C41B2" w:rsidRDefault="00425982">
      <w:pPr>
        <w:rPr>
          <w:rFonts w:ascii="Arial" w:hAnsi="Arial" w:cs="Arial"/>
          <w:sz w:val="22"/>
          <w:szCs w:val="22"/>
        </w:rPr>
      </w:pPr>
    </w:p>
    <w:p w:rsidR="00A8319C" w:rsidRDefault="00A92E41" w:rsidP="00A8319C">
      <w:pPr>
        <w:rPr>
          <w:rFonts w:ascii="Arial" w:hAnsi="Arial" w:cs="Arial"/>
          <w:sz w:val="22"/>
          <w:szCs w:val="22"/>
        </w:rPr>
      </w:pPr>
      <w:r>
        <w:rPr>
          <w:rFonts w:ascii="Arial" w:hAnsi="Arial" w:cs="Arial"/>
          <w:sz w:val="22"/>
          <w:szCs w:val="22"/>
        </w:rPr>
        <w:t xml:space="preserve">The meeting </w:t>
      </w:r>
      <w:r w:rsidRPr="00ED7410">
        <w:rPr>
          <w:rFonts w:ascii="Arial" w:hAnsi="Arial" w:cs="Arial"/>
          <w:b/>
          <w:sz w:val="22"/>
          <w:szCs w:val="22"/>
        </w:rPr>
        <w:t>noted</w:t>
      </w:r>
      <w:r>
        <w:rPr>
          <w:rFonts w:ascii="Arial" w:hAnsi="Arial" w:cs="Arial"/>
          <w:sz w:val="22"/>
          <w:szCs w:val="22"/>
        </w:rPr>
        <w:t xml:space="preserve"> the status of the consultations on the draft Ministerial Council Declaration including the annexes and concluded to wait until all consultations had been finalized by the end of November. </w:t>
      </w:r>
      <w:r w:rsidR="00A8319C">
        <w:rPr>
          <w:rFonts w:ascii="Arial" w:hAnsi="Arial" w:cs="Arial"/>
          <w:sz w:val="22"/>
          <w:szCs w:val="22"/>
        </w:rPr>
        <w:t>T</w:t>
      </w:r>
      <w:r w:rsidR="00A8319C" w:rsidRPr="00ED7410">
        <w:rPr>
          <w:rFonts w:ascii="Arial" w:hAnsi="Arial" w:cs="Arial"/>
          <w:sz w:val="22"/>
          <w:szCs w:val="22"/>
        </w:rPr>
        <w:t xml:space="preserve">he ad-hoc group </w:t>
      </w:r>
      <w:r w:rsidR="00A8319C">
        <w:rPr>
          <w:rFonts w:ascii="Arial" w:hAnsi="Arial" w:cs="Arial"/>
          <w:sz w:val="22"/>
          <w:szCs w:val="22"/>
        </w:rPr>
        <w:t xml:space="preserve">was </w:t>
      </w:r>
      <w:r w:rsidR="00A8319C" w:rsidRPr="00ED7410">
        <w:rPr>
          <w:rFonts w:ascii="Arial" w:hAnsi="Arial" w:cs="Arial"/>
          <w:b/>
          <w:sz w:val="22"/>
          <w:szCs w:val="22"/>
        </w:rPr>
        <w:t>instructed</w:t>
      </w:r>
      <w:r w:rsidR="00A8319C">
        <w:rPr>
          <w:rFonts w:ascii="Arial" w:hAnsi="Arial" w:cs="Arial"/>
          <w:sz w:val="22"/>
          <w:szCs w:val="22"/>
        </w:rPr>
        <w:t xml:space="preserve"> </w:t>
      </w:r>
      <w:r w:rsidR="00A8319C" w:rsidRPr="00ED7410">
        <w:rPr>
          <w:rFonts w:ascii="Arial" w:hAnsi="Arial" w:cs="Arial"/>
          <w:sz w:val="22"/>
          <w:szCs w:val="22"/>
        </w:rPr>
        <w:t>to review the comments ensuing from the consultations and prepare an amended draft for consideration at the WSB 10.</w:t>
      </w:r>
    </w:p>
    <w:p w:rsidR="00A8319C" w:rsidRDefault="00A8319C" w:rsidP="00A8319C">
      <w:pPr>
        <w:rPr>
          <w:rFonts w:ascii="Arial" w:hAnsi="Arial" w:cs="Arial"/>
          <w:sz w:val="22"/>
          <w:szCs w:val="22"/>
        </w:rPr>
      </w:pPr>
    </w:p>
    <w:p w:rsidR="00A8319C" w:rsidRDefault="00A8319C" w:rsidP="00A8319C">
      <w:pPr>
        <w:rPr>
          <w:rFonts w:ascii="Arial" w:hAnsi="Arial" w:cs="Arial"/>
          <w:sz w:val="22"/>
          <w:szCs w:val="22"/>
        </w:rPr>
      </w:pPr>
      <w:r>
        <w:rPr>
          <w:rFonts w:ascii="Arial" w:hAnsi="Arial" w:cs="Arial"/>
          <w:sz w:val="22"/>
          <w:szCs w:val="22"/>
        </w:rPr>
        <w:t xml:space="preserve">The chair announced that following discussions amongst Head of Delegations preceding the WSB it was </w:t>
      </w:r>
      <w:r w:rsidRPr="00ED7410">
        <w:rPr>
          <w:rFonts w:ascii="Arial" w:hAnsi="Arial" w:cs="Arial"/>
          <w:b/>
          <w:sz w:val="22"/>
          <w:szCs w:val="22"/>
        </w:rPr>
        <w:t>agreed</w:t>
      </w:r>
      <w:r>
        <w:rPr>
          <w:rFonts w:ascii="Arial" w:hAnsi="Arial" w:cs="Arial"/>
          <w:sz w:val="22"/>
          <w:szCs w:val="22"/>
        </w:rPr>
        <w:t xml:space="preserve"> that a Danish proposal for the future of the Cooperation would be included in the draft Declaration.</w:t>
      </w:r>
    </w:p>
    <w:p w:rsidR="00A8319C" w:rsidRDefault="00A8319C" w:rsidP="00A8319C">
      <w:pPr>
        <w:rPr>
          <w:rFonts w:ascii="Arial" w:hAnsi="Arial" w:cs="Arial"/>
          <w:sz w:val="22"/>
          <w:szCs w:val="22"/>
        </w:rPr>
      </w:pPr>
    </w:p>
    <w:p w:rsidR="00AB6BF8" w:rsidRDefault="00AB6BF8" w:rsidP="00AB6BF8">
      <w:pPr>
        <w:rPr>
          <w:rFonts w:ascii="Arial" w:hAnsi="Arial" w:cs="Arial"/>
          <w:sz w:val="22"/>
          <w:szCs w:val="22"/>
        </w:rPr>
      </w:pPr>
      <w:r>
        <w:rPr>
          <w:rFonts w:ascii="Arial" w:hAnsi="Arial" w:cs="Arial"/>
          <w:sz w:val="22"/>
          <w:szCs w:val="22"/>
        </w:rPr>
        <w:t xml:space="preserve">Mr </w:t>
      </w:r>
      <w:r w:rsidRPr="00ED7410">
        <w:rPr>
          <w:rFonts w:ascii="Arial" w:hAnsi="Arial" w:cs="Arial"/>
          <w:sz w:val="22"/>
          <w:szCs w:val="22"/>
          <w:u w:val="single"/>
        </w:rPr>
        <w:t>de Jong</w:t>
      </w:r>
      <w:r>
        <w:rPr>
          <w:rFonts w:ascii="Arial" w:hAnsi="Arial" w:cs="Arial"/>
          <w:sz w:val="22"/>
          <w:szCs w:val="22"/>
        </w:rPr>
        <w:t xml:space="preserve"> informed the meeting that the Task Group Management, as well as experts from the fish expert network had discussed the need for having a text in the ministerial declaration emphasising the necessity for implementing the trilateral fish targets. He announced that in the coming month a policy document for submission to WSB-10 would be prepared with a text proposal for the MCD, including the necessary background information. </w:t>
      </w:r>
      <w:r w:rsidR="000F7447">
        <w:rPr>
          <w:rFonts w:ascii="Arial" w:hAnsi="Arial" w:cs="Arial"/>
          <w:sz w:val="22"/>
          <w:szCs w:val="22"/>
        </w:rPr>
        <w:t xml:space="preserve">The meeting </w:t>
      </w:r>
      <w:r w:rsidR="000F7447" w:rsidRPr="00105EBE">
        <w:rPr>
          <w:rFonts w:ascii="Arial" w:hAnsi="Arial" w:cs="Arial"/>
          <w:b/>
          <w:sz w:val="22"/>
          <w:szCs w:val="22"/>
        </w:rPr>
        <w:t>noted</w:t>
      </w:r>
      <w:r w:rsidR="000F7447">
        <w:rPr>
          <w:rFonts w:ascii="Arial" w:hAnsi="Arial" w:cs="Arial"/>
          <w:sz w:val="22"/>
          <w:szCs w:val="22"/>
        </w:rPr>
        <w:t xml:space="preserve"> the information.</w:t>
      </w:r>
    </w:p>
    <w:p w:rsidR="00A8319C" w:rsidRDefault="00A8319C" w:rsidP="00A8319C">
      <w:pPr>
        <w:rPr>
          <w:rFonts w:ascii="Arial" w:hAnsi="Arial" w:cs="Arial"/>
          <w:sz w:val="22"/>
          <w:szCs w:val="22"/>
        </w:rPr>
      </w:pPr>
    </w:p>
    <w:p w:rsidR="00A8319C" w:rsidRPr="00C95740" w:rsidRDefault="00A8319C" w:rsidP="00A8319C">
      <w:pPr>
        <w:rPr>
          <w:rFonts w:ascii="Arial" w:hAnsi="Arial" w:cs="Arial"/>
          <w:i/>
          <w:sz w:val="22"/>
          <w:szCs w:val="22"/>
        </w:rPr>
      </w:pPr>
      <w:r w:rsidRPr="00C95740">
        <w:rPr>
          <w:rFonts w:ascii="Arial" w:hAnsi="Arial" w:cs="Arial"/>
          <w:i/>
          <w:sz w:val="22"/>
          <w:szCs w:val="22"/>
        </w:rPr>
        <w:t xml:space="preserve">Feasibility study on a Wadden Sea World Heritage Centre of Excellence. </w:t>
      </w:r>
    </w:p>
    <w:p w:rsidR="00A8319C" w:rsidRPr="00ED7410" w:rsidRDefault="00A8319C" w:rsidP="00A8319C">
      <w:pPr>
        <w:rPr>
          <w:rFonts w:ascii="Arial" w:hAnsi="Arial" w:cs="Arial"/>
          <w:sz w:val="22"/>
          <w:szCs w:val="22"/>
        </w:rPr>
      </w:pPr>
    </w:p>
    <w:p w:rsidR="00A8319C" w:rsidRDefault="00A8319C" w:rsidP="00A8319C">
      <w:pPr>
        <w:rPr>
          <w:rFonts w:ascii="Arial" w:hAnsi="Arial" w:cs="Arial"/>
          <w:sz w:val="22"/>
          <w:szCs w:val="22"/>
        </w:rPr>
      </w:pPr>
      <w:r>
        <w:rPr>
          <w:rFonts w:ascii="Arial" w:hAnsi="Arial" w:cs="Arial"/>
          <w:sz w:val="22"/>
          <w:szCs w:val="22"/>
        </w:rPr>
        <w:t xml:space="preserve">The meeting further discussed the German proposal for a feasibility study on a Wadden Sea World Heritage Centre of Excellence. </w:t>
      </w:r>
    </w:p>
    <w:p w:rsidR="00A8319C" w:rsidRDefault="00A8319C" w:rsidP="00A8319C">
      <w:pPr>
        <w:rPr>
          <w:rFonts w:ascii="Arial" w:hAnsi="Arial" w:cs="Arial"/>
          <w:sz w:val="22"/>
          <w:szCs w:val="22"/>
        </w:rPr>
      </w:pPr>
    </w:p>
    <w:p w:rsidR="00A8319C" w:rsidRDefault="00A8319C" w:rsidP="00A8319C">
      <w:pPr>
        <w:rPr>
          <w:rFonts w:ascii="Arial" w:hAnsi="Arial" w:cs="Arial"/>
          <w:sz w:val="22"/>
          <w:szCs w:val="22"/>
        </w:rPr>
      </w:pPr>
      <w:r>
        <w:rPr>
          <w:rFonts w:ascii="Arial" w:hAnsi="Arial" w:cs="Arial"/>
          <w:sz w:val="22"/>
          <w:szCs w:val="22"/>
        </w:rPr>
        <w:t xml:space="preserve">Ms </w:t>
      </w:r>
      <w:r w:rsidRPr="00537949">
        <w:rPr>
          <w:rFonts w:ascii="Arial" w:hAnsi="Arial" w:cs="Arial"/>
          <w:sz w:val="22"/>
          <w:szCs w:val="22"/>
          <w:u w:val="single"/>
        </w:rPr>
        <w:t>Nickel</w:t>
      </w:r>
      <w:r>
        <w:rPr>
          <w:rFonts w:ascii="Arial" w:hAnsi="Arial" w:cs="Arial"/>
          <w:sz w:val="22"/>
          <w:szCs w:val="22"/>
        </w:rPr>
        <w:t xml:space="preserve"> introduced the document and indicated that it was intended to initiate the feasibility study after the Conference based on an agreement by the ministers to be included in the Ministerial Council Declaration. The approach had received the approval of the Dutch Wadden Academy.</w:t>
      </w:r>
    </w:p>
    <w:p w:rsidR="00A8319C" w:rsidRDefault="00A8319C" w:rsidP="00A8319C">
      <w:pPr>
        <w:rPr>
          <w:rFonts w:ascii="Arial" w:hAnsi="Arial" w:cs="Arial"/>
          <w:sz w:val="22"/>
          <w:szCs w:val="22"/>
        </w:rPr>
      </w:pPr>
    </w:p>
    <w:p w:rsidR="00A8319C" w:rsidRDefault="00A8319C" w:rsidP="00A8319C">
      <w:pPr>
        <w:rPr>
          <w:rFonts w:ascii="Arial" w:hAnsi="Arial" w:cs="Arial"/>
          <w:sz w:val="22"/>
          <w:szCs w:val="22"/>
        </w:rPr>
      </w:pPr>
      <w:r>
        <w:rPr>
          <w:rFonts w:ascii="Arial" w:hAnsi="Arial" w:cs="Arial"/>
          <w:sz w:val="22"/>
          <w:szCs w:val="22"/>
        </w:rPr>
        <w:t xml:space="preserve">Mr </w:t>
      </w:r>
      <w:r w:rsidRPr="00CB4372">
        <w:rPr>
          <w:rFonts w:ascii="Arial" w:hAnsi="Arial" w:cs="Arial"/>
          <w:sz w:val="22"/>
          <w:szCs w:val="22"/>
          <w:u w:val="single"/>
        </w:rPr>
        <w:t>Verhulst</w:t>
      </w:r>
      <w:r>
        <w:rPr>
          <w:rFonts w:ascii="Arial" w:hAnsi="Arial" w:cs="Arial"/>
          <w:sz w:val="22"/>
          <w:szCs w:val="22"/>
        </w:rPr>
        <w:t xml:space="preserve"> commented that it was interesting initiative but that it should be related to the discussion about the Foundation.</w:t>
      </w:r>
      <w:r w:rsidR="00C56C74">
        <w:rPr>
          <w:rFonts w:ascii="Arial" w:hAnsi="Arial" w:cs="Arial"/>
          <w:sz w:val="22"/>
          <w:szCs w:val="22"/>
        </w:rPr>
        <w:t xml:space="preserve"> </w:t>
      </w:r>
      <w:r>
        <w:rPr>
          <w:rFonts w:ascii="Arial" w:hAnsi="Arial" w:cs="Arial"/>
          <w:sz w:val="22"/>
          <w:szCs w:val="22"/>
        </w:rPr>
        <w:t xml:space="preserve">It would be confusing if both would not be linked. The linkage to the Wadden Academy was also essential. At this stage the paper was not very operational, the study could include e.g. exchange of experience. Mr </w:t>
      </w:r>
      <w:r w:rsidRPr="001701DE">
        <w:rPr>
          <w:rFonts w:ascii="Arial" w:hAnsi="Arial" w:cs="Arial"/>
          <w:sz w:val="22"/>
          <w:szCs w:val="22"/>
          <w:u w:val="single"/>
        </w:rPr>
        <w:t>Rasmussen</w:t>
      </w:r>
      <w:r>
        <w:rPr>
          <w:rFonts w:ascii="Arial" w:hAnsi="Arial" w:cs="Arial"/>
          <w:sz w:val="22"/>
          <w:szCs w:val="22"/>
        </w:rPr>
        <w:t xml:space="preserve"> added that he also found it interesting but doubted that it would be necessary to bring this into the draft Declaration pending a discussion of the concrete Terms of Reference for the study.</w:t>
      </w:r>
    </w:p>
    <w:p w:rsidR="00A8319C" w:rsidRDefault="00A8319C" w:rsidP="00A8319C">
      <w:pPr>
        <w:rPr>
          <w:rFonts w:ascii="Arial" w:hAnsi="Arial" w:cs="Arial"/>
          <w:sz w:val="22"/>
          <w:szCs w:val="22"/>
        </w:rPr>
      </w:pPr>
    </w:p>
    <w:p w:rsidR="00A8319C" w:rsidRDefault="00A8319C" w:rsidP="00A8319C">
      <w:pPr>
        <w:rPr>
          <w:rFonts w:ascii="Arial" w:hAnsi="Arial" w:cs="Arial"/>
          <w:sz w:val="22"/>
          <w:szCs w:val="22"/>
        </w:rPr>
      </w:pPr>
      <w:r>
        <w:rPr>
          <w:rFonts w:ascii="Arial" w:hAnsi="Arial" w:cs="Arial"/>
          <w:sz w:val="22"/>
          <w:szCs w:val="22"/>
        </w:rPr>
        <w:t xml:space="preserve">Mr </w:t>
      </w:r>
      <w:r w:rsidRPr="001701DE">
        <w:rPr>
          <w:rFonts w:ascii="Arial" w:hAnsi="Arial" w:cs="Arial"/>
          <w:sz w:val="22"/>
          <w:szCs w:val="22"/>
          <w:u w:val="single"/>
        </w:rPr>
        <w:t>Rösner</w:t>
      </w:r>
      <w:r>
        <w:rPr>
          <w:rFonts w:ascii="Arial" w:hAnsi="Arial" w:cs="Arial"/>
          <w:sz w:val="22"/>
          <w:szCs w:val="22"/>
        </w:rPr>
        <w:t xml:space="preserve"> indicated that it </w:t>
      </w:r>
      <w:r w:rsidR="00ED2E85">
        <w:rPr>
          <w:rFonts w:ascii="Arial" w:hAnsi="Arial" w:cs="Arial"/>
          <w:sz w:val="22"/>
          <w:szCs w:val="22"/>
        </w:rPr>
        <w:t xml:space="preserve">might be seen as an </w:t>
      </w:r>
      <w:r w:rsidR="000F7447">
        <w:rPr>
          <w:rFonts w:ascii="Arial" w:hAnsi="Arial" w:cs="Arial"/>
          <w:sz w:val="22"/>
          <w:szCs w:val="22"/>
        </w:rPr>
        <w:t xml:space="preserve">opportunity </w:t>
      </w:r>
      <w:r>
        <w:rPr>
          <w:rFonts w:ascii="Arial" w:hAnsi="Arial" w:cs="Arial"/>
          <w:sz w:val="22"/>
          <w:szCs w:val="22"/>
        </w:rPr>
        <w:t xml:space="preserve">for a further development of the Wadden Sea World Heritage but was worried about the </w:t>
      </w:r>
      <w:r w:rsidR="00ED2E85">
        <w:rPr>
          <w:rFonts w:ascii="Arial" w:hAnsi="Arial" w:cs="Arial"/>
          <w:sz w:val="22"/>
          <w:szCs w:val="22"/>
        </w:rPr>
        <w:t xml:space="preserve">focus and the </w:t>
      </w:r>
      <w:r>
        <w:rPr>
          <w:rFonts w:ascii="Arial" w:hAnsi="Arial" w:cs="Arial"/>
          <w:sz w:val="22"/>
          <w:szCs w:val="22"/>
        </w:rPr>
        <w:t xml:space="preserve">centralisation of competencies and resources in the Dutch and the Lower Saxon Wadden Sea area. Mr </w:t>
      </w:r>
      <w:r w:rsidRPr="00105EBE">
        <w:rPr>
          <w:rFonts w:ascii="Arial" w:hAnsi="Arial" w:cs="Arial"/>
          <w:sz w:val="22"/>
          <w:szCs w:val="22"/>
          <w:u w:val="single"/>
        </w:rPr>
        <w:t>Verheij</w:t>
      </w:r>
      <w:r>
        <w:rPr>
          <w:rFonts w:ascii="Arial" w:hAnsi="Arial" w:cs="Arial"/>
          <w:sz w:val="22"/>
          <w:szCs w:val="22"/>
        </w:rPr>
        <w:t xml:space="preserve"> though welcoming it as interesting initiative, warned against a proliferation of organizations.</w:t>
      </w:r>
    </w:p>
    <w:p w:rsidR="00A8319C" w:rsidRDefault="00A8319C" w:rsidP="00A8319C">
      <w:pPr>
        <w:rPr>
          <w:rFonts w:ascii="Arial" w:hAnsi="Arial" w:cs="Arial"/>
          <w:sz w:val="22"/>
          <w:szCs w:val="22"/>
        </w:rPr>
      </w:pPr>
    </w:p>
    <w:p w:rsidR="00A8319C" w:rsidRDefault="00A8319C" w:rsidP="00A8319C">
      <w:pPr>
        <w:rPr>
          <w:rFonts w:ascii="Arial" w:hAnsi="Arial" w:cs="Arial"/>
          <w:sz w:val="22"/>
          <w:szCs w:val="22"/>
        </w:rPr>
      </w:pPr>
      <w:r>
        <w:rPr>
          <w:rFonts w:ascii="Arial" w:hAnsi="Arial" w:cs="Arial"/>
          <w:sz w:val="22"/>
          <w:szCs w:val="22"/>
        </w:rPr>
        <w:t xml:space="preserve">It was </w:t>
      </w:r>
      <w:r w:rsidRPr="001701DE">
        <w:rPr>
          <w:rFonts w:ascii="Arial" w:hAnsi="Arial" w:cs="Arial"/>
          <w:b/>
          <w:sz w:val="22"/>
          <w:szCs w:val="22"/>
        </w:rPr>
        <w:t>agreed</w:t>
      </w:r>
      <w:r>
        <w:rPr>
          <w:rFonts w:ascii="Arial" w:hAnsi="Arial" w:cs="Arial"/>
          <w:sz w:val="22"/>
          <w:szCs w:val="22"/>
        </w:rPr>
        <w:t xml:space="preserve"> that Germany should come up with a concrete proposal for the draft Declaration including Terms of Reference for the feasibility study taking account of the comments to be considered at WSB 10.</w:t>
      </w:r>
    </w:p>
    <w:p w:rsidR="000F7447" w:rsidRDefault="000F7447" w:rsidP="00A8319C">
      <w:pPr>
        <w:rPr>
          <w:rFonts w:ascii="Arial" w:hAnsi="Arial" w:cs="Arial"/>
          <w:sz w:val="22"/>
          <w:szCs w:val="22"/>
        </w:rPr>
      </w:pPr>
    </w:p>
    <w:p w:rsidR="001A2DF8" w:rsidRPr="007C41B2" w:rsidRDefault="001A2DF8">
      <w:pPr>
        <w:rPr>
          <w:rFonts w:ascii="Arial" w:hAnsi="Arial" w:cs="Arial"/>
          <w:sz w:val="22"/>
          <w:szCs w:val="22"/>
        </w:rPr>
      </w:pPr>
    </w:p>
    <w:p w:rsidR="00425982" w:rsidRPr="007C41B2" w:rsidRDefault="00425982" w:rsidP="00BF0079">
      <w:pPr>
        <w:keepNext/>
        <w:rPr>
          <w:rFonts w:ascii="Arial" w:hAnsi="Arial" w:cs="Arial"/>
          <w:sz w:val="22"/>
          <w:szCs w:val="22"/>
        </w:rPr>
      </w:pPr>
      <w:r w:rsidRPr="007C41B2">
        <w:rPr>
          <w:rFonts w:ascii="Arial" w:hAnsi="Arial" w:cs="Arial"/>
          <w:b/>
          <w:sz w:val="22"/>
          <w:szCs w:val="22"/>
          <w:u w:val="single"/>
        </w:rPr>
        <w:t>AGENDA ITEM 8</w:t>
      </w:r>
      <w:r w:rsidRPr="007C41B2">
        <w:rPr>
          <w:rFonts w:ascii="Arial" w:hAnsi="Arial" w:cs="Arial"/>
          <w:b/>
          <w:sz w:val="22"/>
          <w:szCs w:val="22"/>
        </w:rPr>
        <w:t xml:space="preserve">: WADDEN SEA </w:t>
      </w:r>
      <w:r w:rsidR="00B73239" w:rsidRPr="007C41B2">
        <w:rPr>
          <w:rFonts w:ascii="Arial" w:hAnsi="Arial" w:cs="Arial"/>
          <w:b/>
          <w:sz w:val="22"/>
          <w:szCs w:val="22"/>
        </w:rPr>
        <w:t>FORUM</w:t>
      </w:r>
    </w:p>
    <w:p w:rsidR="00425982" w:rsidRPr="007C41B2" w:rsidRDefault="00425982" w:rsidP="00BF0079">
      <w:pPr>
        <w:keepNext/>
        <w:rPr>
          <w:rFonts w:ascii="Arial" w:hAnsi="Arial" w:cs="Arial"/>
          <w:sz w:val="22"/>
          <w:szCs w:val="22"/>
        </w:rPr>
      </w:pPr>
      <w:r w:rsidRPr="007C41B2">
        <w:rPr>
          <w:rFonts w:ascii="Arial" w:hAnsi="Arial" w:cs="Arial"/>
          <w:sz w:val="20"/>
          <w:szCs w:val="20"/>
          <w:u w:val="single"/>
        </w:rPr>
        <w:t>Document</w:t>
      </w:r>
      <w:r w:rsidRPr="007C41B2">
        <w:rPr>
          <w:rFonts w:ascii="Arial" w:hAnsi="Arial" w:cs="Arial"/>
          <w:sz w:val="20"/>
          <w:szCs w:val="20"/>
        </w:rPr>
        <w:t xml:space="preserve">: </w:t>
      </w:r>
      <w:r w:rsidR="00AF1833" w:rsidRPr="007C41B2">
        <w:rPr>
          <w:rFonts w:ascii="Arial" w:hAnsi="Arial" w:cs="Arial"/>
          <w:sz w:val="20"/>
          <w:szCs w:val="20"/>
        </w:rPr>
        <w:t xml:space="preserve">WSB </w:t>
      </w:r>
      <w:r w:rsidR="001A2DF8" w:rsidRPr="007C41B2">
        <w:rPr>
          <w:rFonts w:ascii="Arial" w:hAnsi="Arial" w:cs="Arial"/>
          <w:sz w:val="20"/>
          <w:szCs w:val="20"/>
        </w:rPr>
        <w:t>9</w:t>
      </w:r>
      <w:r w:rsidR="00AF1833" w:rsidRPr="007C41B2">
        <w:rPr>
          <w:rFonts w:ascii="Arial" w:hAnsi="Arial" w:cs="Arial"/>
          <w:sz w:val="20"/>
          <w:szCs w:val="20"/>
        </w:rPr>
        <w:t>/8/1</w:t>
      </w:r>
      <w:r w:rsidR="00AC5F48" w:rsidRPr="007C41B2">
        <w:rPr>
          <w:rFonts w:ascii="Arial" w:hAnsi="Arial" w:cs="Arial"/>
          <w:sz w:val="20"/>
          <w:szCs w:val="20"/>
        </w:rPr>
        <w:t xml:space="preserve"> </w:t>
      </w:r>
      <w:r w:rsidR="001A2DF8" w:rsidRPr="007C41B2">
        <w:rPr>
          <w:rFonts w:ascii="Arial" w:hAnsi="Arial" w:cs="Arial"/>
          <w:sz w:val="20"/>
          <w:szCs w:val="20"/>
        </w:rPr>
        <w:t>WSF strategic report</w:t>
      </w:r>
    </w:p>
    <w:p w:rsidR="009D5D68" w:rsidRPr="007C41B2" w:rsidRDefault="009D5D68" w:rsidP="00334E52">
      <w:pPr>
        <w:rPr>
          <w:rFonts w:ascii="Arial" w:hAnsi="Arial" w:cs="Arial"/>
          <w:sz w:val="22"/>
          <w:szCs w:val="22"/>
        </w:rPr>
      </w:pPr>
    </w:p>
    <w:p w:rsidR="00492025" w:rsidRPr="007C41B2" w:rsidRDefault="00AF1833" w:rsidP="00334E52">
      <w:pPr>
        <w:rPr>
          <w:rFonts w:ascii="Arial" w:hAnsi="Arial" w:cs="Arial"/>
          <w:sz w:val="22"/>
          <w:szCs w:val="22"/>
        </w:rPr>
      </w:pPr>
      <w:r w:rsidRPr="007C41B2">
        <w:rPr>
          <w:rFonts w:ascii="Arial" w:hAnsi="Arial" w:cs="Arial"/>
          <w:sz w:val="22"/>
          <w:szCs w:val="22"/>
        </w:rPr>
        <w:t xml:space="preserve">Mr </w:t>
      </w:r>
      <w:r w:rsidRPr="007C41B2">
        <w:rPr>
          <w:rFonts w:ascii="Arial" w:hAnsi="Arial" w:cs="Arial"/>
          <w:sz w:val="22"/>
          <w:szCs w:val="22"/>
          <w:u w:val="single"/>
        </w:rPr>
        <w:t>Vollmer</w:t>
      </w:r>
      <w:r w:rsidRPr="007C41B2">
        <w:rPr>
          <w:rFonts w:ascii="Arial" w:hAnsi="Arial" w:cs="Arial"/>
          <w:sz w:val="22"/>
          <w:szCs w:val="22"/>
        </w:rPr>
        <w:t xml:space="preserve"> introduced document WSB </w:t>
      </w:r>
      <w:r w:rsidR="00292B9C" w:rsidRPr="007C41B2">
        <w:rPr>
          <w:rFonts w:ascii="Arial" w:hAnsi="Arial" w:cs="Arial"/>
          <w:sz w:val="22"/>
          <w:szCs w:val="22"/>
        </w:rPr>
        <w:t>9</w:t>
      </w:r>
      <w:r w:rsidRPr="007C41B2">
        <w:rPr>
          <w:rFonts w:ascii="Arial" w:hAnsi="Arial" w:cs="Arial"/>
          <w:sz w:val="22"/>
          <w:szCs w:val="22"/>
        </w:rPr>
        <w:t>/8/1</w:t>
      </w:r>
      <w:r w:rsidR="00492025" w:rsidRPr="007C41B2">
        <w:rPr>
          <w:rFonts w:ascii="Arial" w:hAnsi="Arial" w:cs="Arial"/>
          <w:sz w:val="22"/>
          <w:szCs w:val="22"/>
        </w:rPr>
        <w:t xml:space="preserve">, which is a preliminary version of the WSF report to WSB. He stated that comments to the report made by the WSB meeting can be discussed at the WSF plenary meeting at the end of October. At this meeting also a text proposal for the MCD will be developed which will be more specific on the role of WSF in the cooperation, as well as on shipping and sustainable development in the world heritage site. </w:t>
      </w:r>
    </w:p>
    <w:p w:rsidR="00492025" w:rsidRPr="007C41B2" w:rsidRDefault="00492025" w:rsidP="00334E52">
      <w:pPr>
        <w:rPr>
          <w:rFonts w:ascii="Arial" w:hAnsi="Arial" w:cs="Arial"/>
          <w:sz w:val="22"/>
          <w:szCs w:val="22"/>
        </w:rPr>
      </w:pPr>
    </w:p>
    <w:p w:rsidR="00492025" w:rsidRPr="007C41B2" w:rsidRDefault="00492025" w:rsidP="00334E52">
      <w:pPr>
        <w:rPr>
          <w:rFonts w:ascii="Arial" w:hAnsi="Arial" w:cs="Arial"/>
          <w:sz w:val="22"/>
          <w:szCs w:val="22"/>
        </w:rPr>
      </w:pPr>
      <w:r w:rsidRPr="007C41B2">
        <w:rPr>
          <w:rFonts w:ascii="Arial" w:hAnsi="Arial" w:cs="Arial"/>
          <w:sz w:val="22"/>
          <w:szCs w:val="22"/>
        </w:rPr>
        <w:t xml:space="preserve">The meeting </w:t>
      </w:r>
      <w:r w:rsidRPr="007C41B2">
        <w:rPr>
          <w:rFonts w:ascii="Arial" w:hAnsi="Arial" w:cs="Arial"/>
          <w:b/>
          <w:sz w:val="22"/>
          <w:szCs w:val="22"/>
        </w:rPr>
        <w:t>took note</w:t>
      </w:r>
      <w:r w:rsidRPr="007C41B2">
        <w:rPr>
          <w:rFonts w:ascii="Arial" w:hAnsi="Arial" w:cs="Arial"/>
          <w:sz w:val="22"/>
          <w:szCs w:val="22"/>
        </w:rPr>
        <w:t xml:space="preserve"> of the report. </w:t>
      </w:r>
    </w:p>
    <w:p w:rsidR="00492025" w:rsidRPr="007C41B2" w:rsidRDefault="00492025" w:rsidP="00334E52">
      <w:pPr>
        <w:rPr>
          <w:rFonts w:ascii="Arial" w:hAnsi="Arial" w:cs="Arial"/>
          <w:sz w:val="22"/>
          <w:szCs w:val="22"/>
        </w:rPr>
      </w:pPr>
    </w:p>
    <w:p w:rsidR="00AC5F48" w:rsidRPr="007C41B2" w:rsidRDefault="00AC5F48" w:rsidP="00334E52">
      <w:pPr>
        <w:rPr>
          <w:rFonts w:ascii="Arial" w:hAnsi="Arial" w:cs="Arial"/>
          <w:sz w:val="22"/>
          <w:szCs w:val="22"/>
        </w:rPr>
      </w:pPr>
    </w:p>
    <w:p w:rsidR="00425982" w:rsidRPr="007C41B2" w:rsidRDefault="00425982" w:rsidP="00334E52">
      <w:pPr>
        <w:ind w:left="360" w:hanging="360"/>
        <w:rPr>
          <w:rFonts w:ascii="Arial" w:hAnsi="Arial" w:cs="Arial"/>
          <w:b/>
          <w:sz w:val="22"/>
          <w:szCs w:val="22"/>
        </w:rPr>
      </w:pPr>
      <w:r w:rsidRPr="007C41B2">
        <w:rPr>
          <w:rFonts w:ascii="Arial" w:hAnsi="Arial" w:cs="Arial"/>
          <w:b/>
          <w:sz w:val="22"/>
          <w:szCs w:val="22"/>
          <w:u w:val="single"/>
        </w:rPr>
        <w:t>AGENDA ITEM 9</w:t>
      </w:r>
      <w:r w:rsidRPr="007C41B2">
        <w:rPr>
          <w:rFonts w:ascii="Arial" w:hAnsi="Arial" w:cs="Arial"/>
          <w:b/>
          <w:sz w:val="22"/>
          <w:szCs w:val="22"/>
        </w:rPr>
        <w:t xml:space="preserve">: </w:t>
      </w:r>
      <w:r w:rsidR="00B73239" w:rsidRPr="007C41B2">
        <w:rPr>
          <w:rFonts w:ascii="Arial" w:hAnsi="Arial" w:cs="Arial"/>
          <w:b/>
          <w:sz w:val="22"/>
          <w:szCs w:val="22"/>
        </w:rPr>
        <w:t>CWSS BUDGET</w:t>
      </w:r>
      <w:r w:rsidRPr="007C41B2">
        <w:rPr>
          <w:rFonts w:ascii="Arial" w:hAnsi="Arial" w:cs="Arial"/>
          <w:b/>
          <w:sz w:val="22"/>
          <w:szCs w:val="22"/>
        </w:rPr>
        <w:t xml:space="preserve"> </w:t>
      </w:r>
    </w:p>
    <w:p w:rsidR="00425982" w:rsidRPr="007C41B2" w:rsidRDefault="00425982" w:rsidP="00A936AB">
      <w:pPr>
        <w:ind w:left="360" w:hanging="360"/>
        <w:rPr>
          <w:rFonts w:ascii="Arial" w:hAnsi="Arial" w:cs="Arial"/>
          <w:sz w:val="20"/>
          <w:szCs w:val="20"/>
        </w:rPr>
      </w:pPr>
      <w:r w:rsidRPr="007C41B2">
        <w:rPr>
          <w:rFonts w:ascii="Arial" w:hAnsi="Arial" w:cs="Arial"/>
          <w:sz w:val="20"/>
          <w:szCs w:val="20"/>
          <w:u w:val="single"/>
        </w:rPr>
        <w:t>Document</w:t>
      </w:r>
      <w:r w:rsidRPr="007C41B2">
        <w:rPr>
          <w:rFonts w:ascii="Arial" w:hAnsi="Arial" w:cs="Arial"/>
          <w:sz w:val="20"/>
          <w:szCs w:val="20"/>
        </w:rPr>
        <w:t xml:space="preserve">: </w:t>
      </w:r>
      <w:r w:rsidR="00A936AB" w:rsidRPr="007C41B2">
        <w:rPr>
          <w:rFonts w:ascii="Arial" w:hAnsi="Arial" w:cs="Arial"/>
          <w:sz w:val="20"/>
          <w:szCs w:val="20"/>
        </w:rPr>
        <w:t xml:space="preserve">WSB </w:t>
      </w:r>
      <w:r w:rsidR="00625292" w:rsidRPr="007C41B2">
        <w:rPr>
          <w:rFonts w:ascii="Arial" w:hAnsi="Arial" w:cs="Arial"/>
          <w:sz w:val="20"/>
          <w:szCs w:val="20"/>
        </w:rPr>
        <w:t>9</w:t>
      </w:r>
      <w:r w:rsidR="00A936AB" w:rsidRPr="007C41B2">
        <w:rPr>
          <w:rFonts w:ascii="Arial" w:hAnsi="Arial" w:cs="Arial"/>
          <w:sz w:val="20"/>
          <w:szCs w:val="20"/>
        </w:rPr>
        <w:t xml:space="preserve">/9/1 </w:t>
      </w:r>
    </w:p>
    <w:p w:rsidR="00425982" w:rsidRPr="007C41B2" w:rsidRDefault="00425982" w:rsidP="00334E52">
      <w:pPr>
        <w:rPr>
          <w:rFonts w:ascii="Arial" w:hAnsi="Arial" w:cs="Arial"/>
          <w:sz w:val="22"/>
          <w:szCs w:val="22"/>
        </w:rPr>
      </w:pPr>
    </w:p>
    <w:p w:rsidR="00247D2F" w:rsidRPr="00B9381B" w:rsidRDefault="00247D2F" w:rsidP="00247D2F">
      <w:pPr>
        <w:rPr>
          <w:rFonts w:ascii="Arial" w:hAnsi="Arial" w:cs="Arial"/>
          <w:sz w:val="22"/>
          <w:szCs w:val="22"/>
        </w:rPr>
      </w:pPr>
      <w:r>
        <w:rPr>
          <w:rFonts w:ascii="Arial" w:hAnsi="Arial" w:cs="Arial"/>
          <w:sz w:val="22"/>
          <w:szCs w:val="22"/>
        </w:rPr>
        <w:t xml:space="preserve">On the proposal of the </w:t>
      </w:r>
      <w:r w:rsidRPr="007C0197">
        <w:rPr>
          <w:rFonts w:ascii="Arial" w:hAnsi="Arial" w:cs="Arial"/>
          <w:sz w:val="22"/>
          <w:szCs w:val="22"/>
          <w:u w:val="single"/>
        </w:rPr>
        <w:t>chair</w:t>
      </w:r>
      <w:r>
        <w:rPr>
          <w:rFonts w:ascii="Arial" w:hAnsi="Arial" w:cs="Arial"/>
          <w:sz w:val="22"/>
          <w:szCs w:val="22"/>
        </w:rPr>
        <w:t xml:space="preserve">, the 2014 budget for the CWSS was </w:t>
      </w:r>
      <w:r w:rsidRPr="007C0197">
        <w:rPr>
          <w:rFonts w:ascii="Arial" w:hAnsi="Arial" w:cs="Arial"/>
          <w:b/>
          <w:sz w:val="22"/>
          <w:szCs w:val="22"/>
        </w:rPr>
        <w:t>adopted</w:t>
      </w:r>
      <w:r>
        <w:rPr>
          <w:rFonts w:ascii="Arial" w:hAnsi="Arial" w:cs="Arial"/>
          <w:sz w:val="22"/>
          <w:szCs w:val="22"/>
        </w:rPr>
        <w:t xml:space="preserve"> </w:t>
      </w:r>
      <w:r w:rsidRPr="007C0197">
        <w:rPr>
          <w:rFonts w:ascii="Arial" w:hAnsi="Arial" w:cs="Arial"/>
          <w:sz w:val="22"/>
          <w:szCs w:val="22"/>
        </w:rPr>
        <w:t>with € 708,000</w:t>
      </w:r>
      <w:r>
        <w:rPr>
          <w:rFonts w:ascii="Arial" w:hAnsi="Arial" w:cs="Arial"/>
          <w:sz w:val="22"/>
          <w:szCs w:val="22"/>
        </w:rPr>
        <w:t xml:space="preserve"> which amounts to € 235,000</w:t>
      </w:r>
      <w:r w:rsidRPr="00AE4330">
        <w:rPr>
          <w:rFonts w:ascii="Arial" w:hAnsi="Arial" w:cs="Arial"/>
          <w:sz w:val="22"/>
          <w:szCs w:val="22"/>
        </w:rPr>
        <w:t xml:space="preserve"> </w:t>
      </w:r>
      <w:r>
        <w:rPr>
          <w:rFonts w:ascii="Arial" w:hAnsi="Arial" w:cs="Arial"/>
          <w:sz w:val="22"/>
          <w:szCs w:val="22"/>
        </w:rPr>
        <w:t>per party.</w:t>
      </w:r>
    </w:p>
    <w:p w:rsidR="00425982" w:rsidRPr="007C41B2" w:rsidRDefault="00425982" w:rsidP="00334E52">
      <w:pPr>
        <w:rPr>
          <w:rFonts w:ascii="Arial" w:hAnsi="Arial" w:cs="Arial"/>
          <w:bCs/>
          <w:sz w:val="22"/>
          <w:szCs w:val="22"/>
        </w:rPr>
      </w:pPr>
    </w:p>
    <w:p w:rsidR="00425982" w:rsidRPr="007C41B2" w:rsidRDefault="00425982" w:rsidP="00334E52">
      <w:pPr>
        <w:rPr>
          <w:rFonts w:ascii="Arial" w:hAnsi="Arial" w:cs="Arial"/>
          <w:sz w:val="22"/>
          <w:szCs w:val="22"/>
        </w:rPr>
      </w:pPr>
    </w:p>
    <w:p w:rsidR="00425982" w:rsidRPr="007C41B2" w:rsidRDefault="00425982" w:rsidP="00334E52">
      <w:pPr>
        <w:rPr>
          <w:rFonts w:ascii="Arial" w:hAnsi="Arial" w:cs="Arial"/>
          <w:b/>
          <w:bCs/>
          <w:sz w:val="22"/>
          <w:szCs w:val="22"/>
        </w:rPr>
      </w:pPr>
      <w:r w:rsidRPr="007C41B2">
        <w:rPr>
          <w:rFonts w:ascii="Arial" w:hAnsi="Arial" w:cs="Arial"/>
          <w:b/>
          <w:bCs/>
          <w:sz w:val="22"/>
          <w:szCs w:val="22"/>
          <w:u w:val="single"/>
        </w:rPr>
        <w:t>AGENDA ITEM 1</w:t>
      </w:r>
      <w:r w:rsidR="00B73239" w:rsidRPr="007C41B2">
        <w:rPr>
          <w:rFonts w:ascii="Arial" w:hAnsi="Arial" w:cs="Arial"/>
          <w:b/>
          <w:bCs/>
          <w:sz w:val="22"/>
          <w:szCs w:val="22"/>
          <w:u w:val="single"/>
        </w:rPr>
        <w:t>0</w:t>
      </w:r>
      <w:r w:rsidRPr="007C41B2">
        <w:rPr>
          <w:rFonts w:ascii="Arial" w:hAnsi="Arial" w:cs="Arial"/>
          <w:b/>
          <w:bCs/>
          <w:sz w:val="22"/>
          <w:szCs w:val="22"/>
        </w:rPr>
        <w:t>: NEXT MEETING</w:t>
      </w:r>
    </w:p>
    <w:p w:rsidR="00425982" w:rsidRPr="007C41B2" w:rsidRDefault="00425982" w:rsidP="00334E52">
      <w:pPr>
        <w:rPr>
          <w:rFonts w:ascii="Arial" w:hAnsi="Arial" w:cs="Arial"/>
          <w:b/>
          <w:bCs/>
          <w:sz w:val="22"/>
          <w:szCs w:val="22"/>
        </w:rPr>
      </w:pPr>
    </w:p>
    <w:p w:rsidR="00AF1833" w:rsidRPr="007C41B2" w:rsidRDefault="00425982" w:rsidP="00334E52">
      <w:pPr>
        <w:rPr>
          <w:rFonts w:ascii="Arial" w:hAnsi="Arial" w:cs="Arial"/>
          <w:bCs/>
          <w:sz w:val="22"/>
          <w:szCs w:val="22"/>
        </w:rPr>
      </w:pPr>
      <w:r w:rsidRPr="007C41B2">
        <w:rPr>
          <w:rFonts w:ascii="Arial" w:hAnsi="Arial" w:cs="Arial"/>
          <w:bCs/>
          <w:sz w:val="22"/>
          <w:szCs w:val="22"/>
        </w:rPr>
        <w:t xml:space="preserve">WSB </w:t>
      </w:r>
      <w:r w:rsidR="00625292" w:rsidRPr="007C41B2">
        <w:rPr>
          <w:rFonts w:ascii="Arial" w:hAnsi="Arial" w:cs="Arial"/>
          <w:bCs/>
          <w:sz w:val="22"/>
          <w:szCs w:val="22"/>
        </w:rPr>
        <w:t>10</w:t>
      </w:r>
      <w:r w:rsidRPr="007C41B2">
        <w:rPr>
          <w:rFonts w:ascii="Arial" w:hAnsi="Arial" w:cs="Arial"/>
          <w:bCs/>
          <w:sz w:val="22"/>
          <w:szCs w:val="22"/>
        </w:rPr>
        <w:t xml:space="preserve"> will be held </w:t>
      </w:r>
      <w:r w:rsidR="00625292" w:rsidRPr="007C41B2">
        <w:rPr>
          <w:rFonts w:ascii="Arial" w:hAnsi="Arial" w:cs="Arial"/>
          <w:b/>
          <w:bCs/>
          <w:sz w:val="22"/>
          <w:szCs w:val="22"/>
        </w:rPr>
        <w:t>11-12</w:t>
      </w:r>
      <w:r w:rsidR="00AF1833" w:rsidRPr="007C41B2">
        <w:rPr>
          <w:rFonts w:ascii="Arial" w:hAnsi="Arial" w:cs="Arial"/>
          <w:b/>
          <w:bCs/>
          <w:sz w:val="22"/>
          <w:szCs w:val="22"/>
        </w:rPr>
        <w:t xml:space="preserve"> October</w:t>
      </w:r>
      <w:r w:rsidR="001C4238" w:rsidRPr="007C41B2">
        <w:rPr>
          <w:rFonts w:ascii="Arial" w:hAnsi="Arial" w:cs="Arial"/>
          <w:bCs/>
          <w:sz w:val="22"/>
          <w:szCs w:val="22"/>
        </w:rPr>
        <w:t xml:space="preserve"> </w:t>
      </w:r>
      <w:r w:rsidR="001C4238" w:rsidRPr="007C41B2">
        <w:rPr>
          <w:rFonts w:ascii="Arial" w:hAnsi="Arial" w:cs="Arial"/>
          <w:b/>
          <w:bCs/>
          <w:sz w:val="22"/>
          <w:szCs w:val="22"/>
        </w:rPr>
        <w:t>2013</w:t>
      </w:r>
      <w:r w:rsidR="00AF1833" w:rsidRPr="007C41B2">
        <w:rPr>
          <w:rFonts w:ascii="Arial" w:hAnsi="Arial" w:cs="Arial"/>
          <w:bCs/>
          <w:sz w:val="22"/>
          <w:szCs w:val="22"/>
        </w:rPr>
        <w:t xml:space="preserve"> in the </w:t>
      </w:r>
      <w:r w:rsidR="00625292" w:rsidRPr="007C41B2">
        <w:rPr>
          <w:rFonts w:ascii="Arial" w:hAnsi="Arial" w:cs="Arial"/>
          <w:bCs/>
          <w:sz w:val="22"/>
          <w:szCs w:val="22"/>
        </w:rPr>
        <w:t>Tønder, Denmark, as a full two day meeting</w:t>
      </w:r>
      <w:r w:rsidR="00AF1833" w:rsidRPr="007C41B2">
        <w:rPr>
          <w:rFonts w:ascii="Arial" w:hAnsi="Arial" w:cs="Arial"/>
          <w:bCs/>
          <w:sz w:val="22"/>
          <w:szCs w:val="22"/>
        </w:rPr>
        <w:t>.</w:t>
      </w:r>
    </w:p>
    <w:p w:rsidR="00425982" w:rsidRPr="007C41B2" w:rsidRDefault="00425982" w:rsidP="00334E52">
      <w:pPr>
        <w:rPr>
          <w:rFonts w:ascii="Arial" w:hAnsi="Arial" w:cs="Arial"/>
          <w:bCs/>
          <w:sz w:val="22"/>
          <w:szCs w:val="22"/>
        </w:rPr>
      </w:pPr>
      <w:r w:rsidRPr="007C41B2">
        <w:rPr>
          <w:rFonts w:ascii="Arial" w:hAnsi="Arial" w:cs="Arial"/>
          <w:bCs/>
          <w:sz w:val="22"/>
          <w:szCs w:val="22"/>
        </w:rPr>
        <w:t xml:space="preserve"> </w:t>
      </w:r>
    </w:p>
    <w:p w:rsidR="00425982" w:rsidRPr="007C41B2" w:rsidRDefault="00425982" w:rsidP="00334E52">
      <w:pPr>
        <w:rPr>
          <w:rFonts w:ascii="Arial" w:hAnsi="Arial" w:cs="Arial"/>
          <w:b/>
          <w:bCs/>
          <w:sz w:val="22"/>
          <w:szCs w:val="22"/>
        </w:rPr>
      </w:pPr>
    </w:p>
    <w:p w:rsidR="00425982" w:rsidRPr="007C41B2" w:rsidRDefault="00425982" w:rsidP="00334E52">
      <w:pPr>
        <w:rPr>
          <w:rFonts w:ascii="Arial" w:hAnsi="Arial" w:cs="Arial"/>
          <w:b/>
          <w:bCs/>
          <w:sz w:val="22"/>
          <w:szCs w:val="22"/>
        </w:rPr>
      </w:pPr>
      <w:r w:rsidRPr="007C41B2">
        <w:rPr>
          <w:rFonts w:ascii="Arial" w:hAnsi="Arial" w:cs="Arial"/>
          <w:b/>
          <w:bCs/>
          <w:sz w:val="22"/>
          <w:szCs w:val="22"/>
          <w:u w:val="single"/>
        </w:rPr>
        <w:t>AGENDA ITEM 1</w:t>
      </w:r>
      <w:r w:rsidR="00B73239" w:rsidRPr="007C41B2">
        <w:rPr>
          <w:rFonts w:ascii="Arial" w:hAnsi="Arial" w:cs="Arial"/>
          <w:b/>
          <w:bCs/>
          <w:sz w:val="22"/>
          <w:szCs w:val="22"/>
          <w:u w:val="single"/>
        </w:rPr>
        <w:t>1</w:t>
      </w:r>
      <w:r w:rsidRPr="007C41B2">
        <w:rPr>
          <w:rFonts w:ascii="Arial" w:hAnsi="Arial" w:cs="Arial"/>
          <w:b/>
          <w:bCs/>
          <w:sz w:val="22"/>
          <w:szCs w:val="22"/>
        </w:rPr>
        <w:t>: ANY OTHER BUSINESS</w:t>
      </w:r>
    </w:p>
    <w:p w:rsidR="00425982" w:rsidRPr="007C41B2" w:rsidRDefault="00425982" w:rsidP="00334E52">
      <w:pPr>
        <w:rPr>
          <w:rFonts w:ascii="Arial" w:hAnsi="Arial" w:cs="Arial"/>
          <w:sz w:val="22"/>
          <w:szCs w:val="22"/>
        </w:rPr>
      </w:pPr>
    </w:p>
    <w:p w:rsidR="00A16DF4" w:rsidRPr="007C41B2" w:rsidRDefault="00631A7D" w:rsidP="00334E52">
      <w:pPr>
        <w:rPr>
          <w:rFonts w:ascii="Arial" w:hAnsi="Arial" w:cs="Arial"/>
          <w:sz w:val="22"/>
          <w:szCs w:val="22"/>
        </w:rPr>
      </w:pPr>
      <w:r w:rsidRPr="007C41B2">
        <w:rPr>
          <w:rFonts w:ascii="Arial" w:hAnsi="Arial" w:cs="Arial"/>
          <w:sz w:val="22"/>
          <w:szCs w:val="22"/>
        </w:rPr>
        <w:t xml:space="preserve">Ms </w:t>
      </w:r>
      <w:r w:rsidRPr="007C41B2">
        <w:rPr>
          <w:rFonts w:ascii="Arial" w:hAnsi="Arial" w:cs="Arial"/>
          <w:sz w:val="22"/>
          <w:szCs w:val="22"/>
          <w:u w:val="single"/>
        </w:rPr>
        <w:t xml:space="preserve">van Grol </w:t>
      </w:r>
      <w:r w:rsidRPr="007C41B2">
        <w:rPr>
          <w:rFonts w:ascii="Arial" w:hAnsi="Arial" w:cs="Arial"/>
          <w:sz w:val="22"/>
          <w:szCs w:val="22"/>
        </w:rPr>
        <w:t>informed the meeting that there is a solution for the Dutch-German border issue in the 3-12 nm area. This will be the cornerstone for a new treaty.</w:t>
      </w:r>
    </w:p>
    <w:p w:rsidR="00631A7D" w:rsidRPr="007C41B2" w:rsidRDefault="00631A7D" w:rsidP="00334E52">
      <w:pPr>
        <w:rPr>
          <w:rFonts w:ascii="Arial" w:hAnsi="Arial" w:cs="Arial"/>
          <w:sz w:val="22"/>
          <w:szCs w:val="22"/>
        </w:rPr>
      </w:pPr>
    </w:p>
    <w:p w:rsidR="00631A7D" w:rsidRPr="007C41B2" w:rsidRDefault="00631A7D" w:rsidP="00334E52">
      <w:pPr>
        <w:rPr>
          <w:rFonts w:ascii="Arial" w:hAnsi="Arial" w:cs="Arial"/>
          <w:sz w:val="22"/>
          <w:szCs w:val="22"/>
        </w:rPr>
      </w:pPr>
      <w:r w:rsidRPr="007C41B2">
        <w:rPr>
          <w:rFonts w:ascii="Arial" w:hAnsi="Arial" w:cs="Arial"/>
          <w:sz w:val="22"/>
          <w:szCs w:val="22"/>
        </w:rPr>
        <w:t xml:space="preserve">Ms </w:t>
      </w:r>
      <w:r w:rsidRPr="007C41B2">
        <w:rPr>
          <w:rFonts w:ascii="Arial" w:hAnsi="Arial" w:cs="Arial"/>
          <w:sz w:val="22"/>
          <w:szCs w:val="22"/>
          <w:u w:val="single"/>
        </w:rPr>
        <w:t>Schokker</w:t>
      </w:r>
      <w:r w:rsidRPr="007C41B2">
        <w:rPr>
          <w:rFonts w:ascii="Arial" w:hAnsi="Arial" w:cs="Arial"/>
          <w:sz w:val="22"/>
          <w:szCs w:val="22"/>
        </w:rPr>
        <w:t xml:space="preserve"> informed that Leeuwarden will be European capital of culture in 2018. She suggested that this might be combined with the 13</w:t>
      </w:r>
      <w:r w:rsidRPr="007C41B2">
        <w:rPr>
          <w:rFonts w:ascii="Arial" w:hAnsi="Arial" w:cs="Arial"/>
          <w:sz w:val="22"/>
          <w:szCs w:val="22"/>
          <w:vertAlign w:val="superscript"/>
        </w:rPr>
        <w:t>th</w:t>
      </w:r>
      <w:r w:rsidRPr="007C41B2">
        <w:rPr>
          <w:rFonts w:ascii="Arial" w:hAnsi="Arial" w:cs="Arial"/>
          <w:sz w:val="22"/>
          <w:szCs w:val="22"/>
        </w:rPr>
        <w:t xml:space="preserve"> Wadden Sea Conference.</w:t>
      </w:r>
    </w:p>
    <w:p w:rsidR="00631A7D" w:rsidRPr="007C41B2" w:rsidRDefault="00631A7D" w:rsidP="00334E52">
      <w:pPr>
        <w:rPr>
          <w:rFonts w:ascii="Arial" w:hAnsi="Arial" w:cs="Arial"/>
          <w:sz w:val="22"/>
          <w:szCs w:val="22"/>
        </w:rPr>
      </w:pPr>
    </w:p>
    <w:p w:rsidR="00425982" w:rsidRPr="007C41B2" w:rsidRDefault="00425982" w:rsidP="00334E52">
      <w:pPr>
        <w:rPr>
          <w:rFonts w:ascii="Arial" w:hAnsi="Arial" w:cs="Arial"/>
          <w:sz w:val="22"/>
          <w:szCs w:val="22"/>
        </w:rPr>
      </w:pPr>
    </w:p>
    <w:p w:rsidR="00425982" w:rsidRPr="007C41B2" w:rsidRDefault="00425982" w:rsidP="00334E52">
      <w:pPr>
        <w:rPr>
          <w:rFonts w:ascii="Arial" w:hAnsi="Arial" w:cs="Arial"/>
          <w:b/>
          <w:bCs/>
          <w:sz w:val="22"/>
          <w:szCs w:val="22"/>
        </w:rPr>
      </w:pPr>
      <w:r w:rsidRPr="007C41B2">
        <w:rPr>
          <w:rFonts w:ascii="Arial" w:hAnsi="Arial" w:cs="Arial"/>
          <w:b/>
          <w:bCs/>
          <w:sz w:val="22"/>
          <w:szCs w:val="22"/>
          <w:u w:val="single"/>
        </w:rPr>
        <w:t>AGENDA ITEM 1</w:t>
      </w:r>
      <w:r w:rsidR="00B73239" w:rsidRPr="007C41B2">
        <w:rPr>
          <w:rFonts w:ascii="Arial" w:hAnsi="Arial" w:cs="Arial"/>
          <w:b/>
          <w:bCs/>
          <w:sz w:val="22"/>
          <w:szCs w:val="22"/>
          <w:u w:val="single"/>
        </w:rPr>
        <w:t>2</w:t>
      </w:r>
      <w:r w:rsidRPr="007C41B2">
        <w:rPr>
          <w:rFonts w:ascii="Arial" w:hAnsi="Arial" w:cs="Arial"/>
          <w:b/>
          <w:bCs/>
          <w:sz w:val="22"/>
          <w:szCs w:val="22"/>
        </w:rPr>
        <w:t>: CLOSING</w:t>
      </w:r>
    </w:p>
    <w:p w:rsidR="00425982" w:rsidRPr="007C41B2" w:rsidRDefault="00425982" w:rsidP="00334E52">
      <w:pPr>
        <w:rPr>
          <w:rFonts w:ascii="Arial" w:hAnsi="Arial" w:cs="Arial"/>
          <w:sz w:val="22"/>
          <w:szCs w:val="22"/>
        </w:rPr>
      </w:pPr>
    </w:p>
    <w:p w:rsidR="00425982" w:rsidRPr="007C41B2" w:rsidRDefault="00425982" w:rsidP="00334E52">
      <w:pPr>
        <w:rPr>
          <w:rFonts w:ascii="Arial" w:hAnsi="Arial" w:cs="Arial"/>
          <w:sz w:val="22"/>
          <w:szCs w:val="22"/>
        </w:rPr>
      </w:pPr>
      <w:r w:rsidRPr="007C41B2">
        <w:rPr>
          <w:rFonts w:ascii="Arial" w:hAnsi="Arial" w:cs="Arial"/>
          <w:sz w:val="22"/>
          <w:szCs w:val="22"/>
        </w:rPr>
        <w:t xml:space="preserve">The </w:t>
      </w:r>
      <w:r w:rsidRPr="007C41B2">
        <w:rPr>
          <w:rFonts w:ascii="Arial" w:hAnsi="Arial" w:cs="Arial"/>
          <w:sz w:val="22"/>
          <w:szCs w:val="22"/>
          <w:u w:val="single"/>
        </w:rPr>
        <w:t>chairman</w:t>
      </w:r>
      <w:r w:rsidRPr="007C41B2">
        <w:rPr>
          <w:rFonts w:ascii="Arial" w:hAnsi="Arial" w:cs="Arial"/>
          <w:sz w:val="22"/>
          <w:szCs w:val="22"/>
        </w:rPr>
        <w:t xml:space="preserve"> thanked the participants for a very pleasant meeting and constructive discussions, and closed the meeting at </w:t>
      </w:r>
      <w:r w:rsidR="00B73239" w:rsidRPr="007C41B2">
        <w:rPr>
          <w:rFonts w:ascii="Arial" w:hAnsi="Arial" w:cs="Arial"/>
          <w:sz w:val="22"/>
          <w:szCs w:val="22"/>
        </w:rPr>
        <w:t>1</w:t>
      </w:r>
      <w:r w:rsidR="00625292" w:rsidRPr="007C41B2">
        <w:rPr>
          <w:rFonts w:ascii="Arial" w:hAnsi="Arial" w:cs="Arial"/>
          <w:sz w:val="22"/>
          <w:szCs w:val="22"/>
        </w:rPr>
        <w:t>1</w:t>
      </w:r>
      <w:r w:rsidR="00B73239" w:rsidRPr="007C41B2">
        <w:rPr>
          <w:rFonts w:ascii="Arial" w:hAnsi="Arial" w:cs="Arial"/>
          <w:sz w:val="22"/>
          <w:szCs w:val="22"/>
        </w:rPr>
        <w:t>:00</w:t>
      </w:r>
      <w:r w:rsidRPr="007C41B2">
        <w:rPr>
          <w:rFonts w:ascii="Arial" w:hAnsi="Arial" w:cs="Arial"/>
          <w:sz w:val="22"/>
          <w:szCs w:val="22"/>
        </w:rPr>
        <w:t xml:space="preserve"> h</w:t>
      </w:r>
      <w:r w:rsidR="00A16DF4" w:rsidRPr="007C41B2">
        <w:rPr>
          <w:rFonts w:ascii="Arial" w:hAnsi="Arial" w:cs="Arial"/>
          <w:sz w:val="22"/>
          <w:szCs w:val="22"/>
        </w:rPr>
        <w:t>ours</w:t>
      </w:r>
      <w:r w:rsidRPr="007C41B2">
        <w:rPr>
          <w:rFonts w:ascii="Arial" w:hAnsi="Arial" w:cs="Arial"/>
          <w:sz w:val="22"/>
          <w:szCs w:val="22"/>
        </w:rPr>
        <w:t>.</w:t>
      </w:r>
    </w:p>
    <w:p w:rsidR="003A1ED3" w:rsidRDefault="003A1ED3">
      <w:pPr>
        <w:rPr>
          <w:rFonts w:ascii="Arial" w:hAnsi="Arial" w:cs="Arial"/>
          <w:sz w:val="22"/>
          <w:szCs w:val="22"/>
        </w:rPr>
      </w:pPr>
      <w:r>
        <w:rPr>
          <w:rFonts w:ascii="Arial" w:hAnsi="Arial" w:cs="Arial"/>
          <w:sz w:val="22"/>
          <w:szCs w:val="22"/>
        </w:rPr>
        <w:br w:type="page"/>
      </w:r>
    </w:p>
    <w:p w:rsidR="00425982" w:rsidRPr="007C41B2" w:rsidRDefault="00425982">
      <w:pPr>
        <w:spacing w:after="200" w:line="276" w:lineRule="auto"/>
        <w:rPr>
          <w:rFonts w:ascii="Arial" w:hAnsi="Arial" w:cs="Arial"/>
          <w:sz w:val="22"/>
          <w:szCs w:val="22"/>
        </w:rPr>
      </w:pPr>
    </w:p>
    <w:p w:rsidR="0043636A" w:rsidRPr="007C41B2" w:rsidRDefault="0043636A" w:rsidP="0043636A">
      <w:pPr>
        <w:jc w:val="right"/>
        <w:rPr>
          <w:rFonts w:ascii="Arial" w:hAnsi="Arial" w:cs="Arial"/>
          <w:sz w:val="22"/>
          <w:szCs w:val="22"/>
        </w:rPr>
      </w:pPr>
      <w:r w:rsidRPr="007C41B2">
        <w:rPr>
          <w:rFonts w:ascii="Arial" w:hAnsi="Arial" w:cs="Arial"/>
          <w:b/>
          <w:sz w:val="22"/>
          <w:szCs w:val="22"/>
        </w:rPr>
        <w:t>Annex 1</w:t>
      </w:r>
    </w:p>
    <w:p w:rsidR="0043636A" w:rsidRPr="007C41B2" w:rsidRDefault="0043636A" w:rsidP="0043636A">
      <w:pPr>
        <w:rPr>
          <w:rFonts w:ascii="Arial" w:hAnsi="Arial" w:cs="Arial"/>
          <w:sz w:val="22"/>
          <w:szCs w:val="22"/>
        </w:rPr>
      </w:pPr>
    </w:p>
    <w:p w:rsidR="0043636A" w:rsidRPr="007C41B2" w:rsidRDefault="0043636A" w:rsidP="0043636A">
      <w:pPr>
        <w:rPr>
          <w:rFonts w:ascii="Arial" w:hAnsi="Arial" w:cs="Arial"/>
          <w:b/>
          <w:bCs/>
          <w:sz w:val="20"/>
          <w:szCs w:val="20"/>
        </w:rPr>
      </w:pPr>
      <w:r w:rsidRPr="007C41B2">
        <w:rPr>
          <w:rFonts w:ascii="Arial" w:hAnsi="Arial" w:cs="Arial"/>
          <w:b/>
          <w:bCs/>
          <w:sz w:val="20"/>
          <w:szCs w:val="20"/>
        </w:rPr>
        <w:t xml:space="preserve">Participants WSB </w:t>
      </w:r>
      <w:r w:rsidR="00614731" w:rsidRPr="007C41B2">
        <w:rPr>
          <w:rFonts w:ascii="Arial" w:hAnsi="Arial" w:cs="Arial"/>
          <w:b/>
          <w:bCs/>
          <w:sz w:val="20"/>
          <w:szCs w:val="20"/>
        </w:rPr>
        <w:t>9</w:t>
      </w:r>
    </w:p>
    <w:p w:rsidR="0043636A" w:rsidRPr="007C41B2" w:rsidRDefault="0043636A" w:rsidP="0043636A">
      <w:pPr>
        <w:rPr>
          <w:rFonts w:ascii="Arial" w:hAnsi="Arial" w:cs="Arial"/>
          <w:sz w:val="20"/>
          <w:szCs w:val="20"/>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9"/>
        <w:gridCol w:w="4364"/>
      </w:tblGrid>
      <w:tr w:rsidR="0043636A" w:rsidRPr="002A5D39" w:rsidTr="007662B6">
        <w:tc>
          <w:tcPr>
            <w:tcW w:w="4089" w:type="dxa"/>
          </w:tcPr>
          <w:p w:rsidR="0043636A" w:rsidRPr="007C41B2" w:rsidRDefault="0043636A" w:rsidP="007662B6">
            <w:pPr>
              <w:rPr>
                <w:rFonts w:ascii="Arial" w:hAnsi="Arial" w:cs="Arial"/>
                <w:b/>
                <w:bCs/>
                <w:sz w:val="18"/>
                <w:szCs w:val="18"/>
              </w:rPr>
            </w:pPr>
            <w:r w:rsidRPr="007C41B2">
              <w:rPr>
                <w:rFonts w:ascii="Arial" w:hAnsi="Arial" w:cs="Arial"/>
                <w:b/>
                <w:bCs/>
                <w:sz w:val="18"/>
                <w:szCs w:val="18"/>
              </w:rPr>
              <w:t>Mr Peter Ilsøe</w:t>
            </w:r>
          </w:p>
          <w:p w:rsidR="0043636A" w:rsidRPr="007C41B2" w:rsidRDefault="0043636A" w:rsidP="007662B6">
            <w:pPr>
              <w:rPr>
                <w:rFonts w:ascii="Arial" w:hAnsi="Arial" w:cs="Arial"/>
                <w:sz w:val="18"/>
                <w:szCs w:val="18"/>
              </w:rPr>
            </w:pPr>
            <w:r w:rsidRPr="007C41B2">
              <w:rPr>
                <w:rFonts w:ascii="Arial" w:hAnsi="Arial" w:cs="Arial"/>
                <w:sz w:val="18"/>
                <w:szCs w:val="18"/>
              </w:rPr>
              <w:t>Chairman</w:t>
            </w:r>
          </w:p>
          <w:p w:rsidR="0043636A" w:rsidRPr="007C41B2" w:rsidRDefault="0043636A" w:rsidP="007662B6">
            <w:pPr>
              <w:rPr>
                <w:rFonts w:ascii="Arial" w:hAnsi="Arial" w:cs="Arial"/>
                <w:sz w:val="18"/>
                <w:szCs w:val="18"/>
              </w:rPr>
            </w:pPr>
            <w:r w:rsidRPr="007C41B2">
              <w:rPr>
                <w:rFonts w:ascii="Arial" w:hAnsi="Arial" w:cs="Arial"/>
                <w:sz w:val="18"/>
                <w:szCs w:val="18"/>
              </w:rPr>
              <w:t>Deputy Director General</w:t>
            </w:r>
          </w:p>
          <w:p w:rsidR="0043636A" w:rsidRPr="007C41B2" w:rsidRDefault="0043636A" w:rsidP="007662B6">
            <w:pPr>
              <w:rPr>
                <w:rFonts w:ascii="Arial" w:hAnsi="Arial" w:cs="Arial"/>
                <w:sz w:val="18"/>
                <w:szCs w:val="18"/>
              </w:rPr>
            </w:pPr>
            <w:r w:rsidRPr="007C41B2">
              <w:rPr>
                <w:rFonts w:ascii="Arial" w:hAnsi="Arial" w:cs="Arial"/>
                <w:sz w:val="18"/>
                <w:szCs w:val="18"/>
              </w:rPr>
              <w:t>Nature Agency</w:t>
            </w:r>
          </w:p>
          <w:p w:rsidR="0043636A" w:rsidRPr="007C41B2" w:rsidRDefault="0043636A" w:rsidP="007662B6">
            <w:pPr>
              <w:rPr>
                <w:rFonts w:ascii="Arial" w:hAnsi="Arial" w:cs="Arial"/>
                <w:sz w:val="18"/>
                <w:szCs w:val="18"/>
              </w:rPr>
            </w:pPr>
            <w:r w:rsidRPr="007C41B2">
              <w:rPr>
                <w:rFonts w:ascii="Arial" w:hAnsi="Arial" w:cs="Arial"/>
                <w:sz w:val="18"/>
                <w:szCs w:val="18"/>
              </w:rPr>
              <w:t>Ministry of the Environment</w:t>
            </w:r>
          </w:p>
          <w:p w:rsidR="0043636A" w:rsidRPr="00E5505C" w:rsidRDefault="0043636A" w:rsidP="007662B6">
            <w:pPr>
              <w:rPr>
                <w:rFonts w:ascii="Arial" w:hAnsi="Arial" w:cs="Arial"/>
                <w:sz w:val="18"/>
                <w:szCs w:val="18"/>
                <w:lang w:val="da-DK"/>
              </w:rPr>
            </w:pPr>
            <w:r w:rsidRPr="00E5505C">
              <w:rPr>
                <w:rFonts w:ascii="Arial" w:hAnsi="Arial" w:cs="Arial"/>
                <w:sz w:val="18"/>
                <w:szCs w:val="18"/>
                <w:lang w:val="da-DK"/>
              </w:rPr>
              <w:t xml:space="preserve">Skovridervej 3, </w:t>
            </w:r>
          </w:p>
          <w:p w:rsidR="0043636A" w:rsidRPr="00E5505C" w:rsidRDefault="0043636A" w:rsidP="007662B6">
            <w:pPr>
              <w:rPr>
                <w:rFonts w:ascii="Arial" w:hAnsi="Arial" w:cs="Arial"/>
                <w:sz w:val="18"/>
                <w:szCs w:val="18"/>
                <w:lang w:val="da-DK"/>
              </w:rPr>
            </w:pPr>
            <w:r w:rsidRPr="00E5505C">
              <w:rPr>
                <w:rFonts w:ascii="Arial" w:hAnsi="Arial" w:cs="Arial"/>
                <w:sz w:val="18"/>
                <w:szCs w:val="18"/>
                <w:lang w:val="da-DK"/>
              </w:rPr>
              <w:t>DK - 6510 Gram</w:t>
            </w:r>
          </w:p>
          <w:p w:rsidR="0043636A" w:rsidRPr="00E5505C" w:rsidRDefault="0043636A" w:rsidP="007662B6">
            <w:pPr>
              <w:rPr>
                <w:rFonts w:ascii="Arial" w:hAnsi="Arial" w:cs="Arial"/>
                <w:sz w:val="18"/>
                <w:szCs w:val="18"/>
                <w:lang w:val="da-DK"/>
              </w:rPr>
            </w:pPr>
            <w:r w:rsidRPr="00E5505C">
              <w:rPr>
                <w:rFonts w:ascii="Arial" w:hAnsi="Arial" w:cs="Arial"/>
                <w:sz w:val="18"/>
                <w:szCs w:val="18"/>
                <w:lang w:val="da-DK"/>
              </w:rPr>
              <w:t>Phone: +45 72 54 36 20</w:t>
            </w:r>
          </w:p>
          <w:p w:rsidR="0043636A" w:rsidRPr="00E5505C" w:rsidRDefault="0043636A" w:rsidP="007662B6">
            <w:pPr>
              <w:rPr>
                <w:rFonts w:ascii="Arial" w:hAnsi="Arial" w:cs="Arial"/>
                <w:sz w:val="18"/>
                <w:szCs w:val="18"/>
                <w:lang w:val="da-DK"/>
              </w:rPr>
            </w:pPr>
            <w:r w:rsidRPr="00E5505C">
              <w:rPr>
                <w:rFonts w:ascii="Arial" w:hAnsi="Arial" w:cs="Arial"/>
                <w:sz w:val="18"/>
                <w:szCs w:val="18"/>
                <w:lang w:val="da-DK"/>
              </w:rPr>
              <w:t>Mobile: +45 23 20 72 42</w:t>
            </w:r>
          </w:p>
          <w:p w:rsidR="0043636A" w:rsidRPr="00E5505C" w:rsidRDefault="0043636A" w:rsidP="007662B6">
            <w:pPr>
              <w:rPr>
                <w:rFonts w:ascii="Arial" w:hAnsi="Arial" w:cs="Arial"/>
                <w:sz w:val="18"/>
                <w:szCs w:val="18"/>
                <w:lang w:val="de-DE"/>
              </w:rPr>
            </w:pPr>
            <w:r w:rsidRPr="00E5505C">
              <w:rPr>
                <w:rFonts w:ascii="Arial" w:hAnsi="Arial" w:cs="Arial"/>
                <w:sz w:val="18"/>
                <w:szCs w:val="18"/>
                <w:lang w:val="de-DE"/>
              </w:rPr>
              <w:t>E-mail: pil@nst.dk</w:t>
            </w:r>
          </w:p>
        </w:tc>
        <w:tc>
          <w:tcPr>
            <w:tcW w:w="4364" w:type="dxa"/>
          </w:tcPr>
          <w:p w:rsidR="0043636A" w:rsidRPr="00E5505C" w:rsidRDefault="0043636A" w:rsidP="007662B6">
            <w:pPr>
              <w:rPr>
                <w:rFonts w:ascii="Arial" w:hAnsi="Arial" w:cs="Arial"/>
                <w:sz w:val="18"/>
                <w:szCs w:val="18"/>
                <w:lang w:val="de-DE"/>
              </w:rPr>
            </w:pPr>
          </w:p>
        </w:tc>
      </w:tr>
      <w:tr w:rsidR="0043636A" w:rsidRPr="007C41B2" w:rsidTr="007662B6">
        <w:tc>
          <w:tcPr>
            <w:tcW w:w="4089" w:type="dxa"/>
          </w:tcPr>
          <w:p w:rsidR="0043636A" w:rsidRPr="007C41B2" w:rsidRDefault="0043636A" w:rsidP="007662B6">
            <w:pPr>
              <w:rPr>
                <w:rFonts w:ascii="Arial" w:hAnsi="Arial" w:cs="Arial"/>
                <w:b/>
                <w:bCs/>
                <w:sz w:val="18"/>
                <w:szCs w:val="18"/>
              </w:rPr>
            </w:pPr>
            <w:r w:rsidRPr="007C41B2">
              <w:rPr>
                <w:rFonts w:ascii="Arial" w:hAnsi="Arial" w:cs="Arial"/>
                <w:b/>
                <w:bCs/>
                <w:sz w:val="18"/>
                <w:szCs w:val="18"/>
              </w:rPr>
              <w:t>Denmark</w:t>
            </w:r>
          </w:p>
        </w:tc>
        <w:tc>
          <w:tcPr>
            <w:tcW w:w="4364" w:type="dxa"/>
          </w:tcPr>
          <w:p w:rsidR="0043636A" w:rsidRPr="007C41B2" w:rsidRDefault="0043636A" w:rsidP="007662B6">
            <w:pPr>
              <w:rPr>
                <w:rFonts w:ascii="Arial" w:hAnsi="Arial" w:cs="Arial"/>
                <w:sz w:val="18"/>
                <w:szCs w:val="18"/>
              </w:rPr>
            </w:pPr>
          </w:p>
        </w:tc>
      </w:tr>
      <w:tr w:rsidR="0043636A" w:rsidRPr="007C41B2" w:rsidTr="007662B6">
        <w:tc>
          <w:tcPr>
            <w:tcW w:w="4089" w:type="dxa"/>
          </w:tcPr>
          <w:p w:rsidR="0043636A" w:rsidRPr="007C41B2" w:rsidRDefault="0043636A" w:rsidP="007662B6">
            <w:pPr>
              <w:rPr>
                <w:rFonts w:ascii="Arial" w:hAnsi="Arial" w:cs="Arial"/>
                <w:b/>
                <w:bCs/>
                <w:sz w:val="18"/>
                <w:szCs w:val="18"/>
              </w:rPr>
            </w:pPr>
            <w:r w:rsidRPr="007C41B2">
              <w:rPr>
                <w:rFonts w:ascii="Arial" w:hAnsi="Arial" w:cs="Arial"/>
                <w:b/>
                <w:bCs/>
                <w:sz w:val="18"/>
                <w:szCs w:val="18"/>
              </w:rPr>
              <w:t>Mr Bent Rasmussen</w:t>
            </w:r>
          </w:p>
          <w:p w:rsidR="0043636A" w:rsidRPr="007C41B2" w:rsidRDefault="0043636A" w:rsidP="007662B6">
            <w:pPr>
              <w:rPr>
                <w:rFonts w:ascii="Arial" w:hAnsi="Arial" w:cs="Arial"/>
                <w:sz w:val="18"/>
                <w:szCs w:val="18"/>
              </w:rPr>
            </w:pPr>
            <w:r w:rsidRPr="007C41B2">
              <w:rPr>
                <w:rFonts w:ascii="Arial" w:hAnsi="Arial" w:cs="Arial"/>
                <w:sz w:val="18"/>
                <w:szCs w:val="18"/>
              </w:rPr>
              <w:t>Head of Delegation</w:t>
            </w:r>
          </w:p>
          <w:p w:rsidR="0043636A" w:rsidRPr="007C41B2" w:rsidRDefault="0043636A" w:rsidP="007662B6">
            <w:pPr>
              <w:rPr>
                <w:rFonts w:ascii="Arial" w:hAnsi="Arial" w:cs="Arial"/>
                <w:sz w:val="18"/>
                <w:szCs w:val="18"/>
              </w:rPr>
            </w:pPr>
            <w:r w:rsidRPr="007C41B2">
              <w:rPr>
                <w:rFonts w:ascii="Arial" w:hAnsi="Arial" w:cs="Arial"/>
                <w:sz w:val="18"/>
                <w:szCs w:val="18"/>
              </w:rPr>
              <w:t>Chief Forester</w:t>
            </w:r>
          </w:p>
          <w:p w:rsidR="0043636A" w:rsidRPr="007C41B2" w:rsidRDefault="0043636A" w:rsidP="007662B6">
            <w:pPr>
              <w:rPr>
                <w:rFonts w:ascii="Arial" w:hAnsi="Arial" w:cs="Arial"/>
                <w:sz w:val="18"/>
                <w:szCs w:val="18"/>
              </w:rPr>
            </w:pPr>
            <w:r w:rsidRPr="007C41B2">
              <w:rPr>
                <w:rFonts w:ascii="Arial" w:hAnsi="Arial" w:cs="Arial"/>
                <w:sz w:val="18"/>
                <w:szCs w:val="18"/>
              </w:rPr>
              <w:t>Nature Agency</w:t>
            </w:r>
          </w:p>
          <w:p w:rsidR="0043636A" w:rsidRPr="007C41B2" w:rsidRDefault="0043636A" w:rsidP="007662B6">
            <w:pPr>
              <w:rPr>
                <w:rFonts w:ascii="Arial" w:hAnsi="Arial" w:cs="Arial"/>
                <w:sz w:val="18"/>
                <w:szCs w:val="18"/>
              </w:rPr>
            </w:pPr>
            <w:r w:rsidRPr="007C41B2">
              <w:rPr>
                <w:rFonts w:ascii="Arial" w:hAnsi="Arial" w:cs="Arial"/>
                <w:sz w:val="18"/>
                <w:szCs w:val="18"/>
              </w:rPr>
              <w:t xml:space="preserve">Skovridervej 3, </w:t>
            </w:r>
          </w:p>
          <w:p w:rsidR="0043636A" w:rsidRPr="007C41B2" w:rsidRDefault="0043636A" w:rsidP="007662B6">
            <w:pPr>
              <w:rPr>
                <w:rFonts w:ascii="Arial" w:hAnsi="Arial" w:cs="Arial"/>
                <w:sz w:val="18"/>
                <w:szCs w:val="18"/>
              </w:rPr>
            </w:pPr>
            <w:r w:rsidRPr="007C41B2">
              <w:rPr>
                <w:rFonts w:ascii="Arial" w:hAnsi="Arial" w:cs="Arial"/>
                <w:sz w:val="18"/>
                <w:szCs w:val="18"/>
              </w:rPr>
              <w:t>DK - 6510 Gram</w:t>
            </w:r>
          </w:p>
          <w:p w:rsidR="0043636A" w:rsidRPr="007C41B2" w:rsidRDefault="0043636A" w:rsidP="007662B6">
            <w:pPr>
              <w:rPr>
                <w:rFonts w:ascii="Arial" w:hAnsi="Arial" w:cs="Arial"/>
                <w:sz w:val="18"/>
                <w:szCs w:val="18"/>
              </w:rPr>
            </w:pPr>
            <w:r w:rsidRPr="007C41B2">
              <w:rPr>
                <w:rFonts w:ascii="Arial" w:hAnsi="Arial" w:cs="Arial"/>
                <w:sz w:val="18"/>
                <w:szCs w:val="18"/>
              </w:rPr>
              <w:t>Phone: +45 73 51 44 66</w:t>
            </w:r>
          </w:p>
          <w:p w:rsidR="0043636A" w:rsidRPr="007C41B2" w:rsidRDefault="0043636A" w:rsidP="007662B6">
            <w:pPr>
              <w:rPr>
                <w:rFonts w:ascii="Arial" w:hAnsi="Arial" w:cs="Arial"/>
                <w:sz w:val="18"/>
                <w:szCs w:val="18"/>
              </w:rPr>
            </w:pPr>
            <w:r w:rsidRPr="007C41B2">
              <w:rPr>
                <w:rFonts w:ascii="Arial" w:hAnsi="Arial" w:cs="Arial"/>
                <w:sz w:val="18"/>
                <w:szCs w:val="18"/>
              </w:rPr>
              <w:t>Mobile: +45 22 59 38 05</w:t>
            </w:r>
          </w:p>
          <w:p w:rsidR="0043636A" w:rsidRPr="007C41B2" w:rsidRDefault="0043636A" w:rsidP="007662B6">
            <w:pPr>
              <w:rPr>
                <w:rFonts w:ascii="Arial" w:hAnsi="Arial" w:cs="Arial"/>
                <w:sz w:val="18"/>
                <w:szCs w:val="18"/>
              </w:rPr>
            </w:pPr>
            <w:r w:rsidRPr="007C41B2">
              <w:rPr>
                <w:rFonts w:ascii="Arial" w:hAnsi="Arial" w:cs="Arial"/>
                <w:sz w:val="18"/>
                <w:szCs w:val="18"/>
              </w:rPr>
              <w:t xml:space="preserve">E-mail: </w:t>
            </w:r>
            <w:hyperlink r:id="rId10" w:history="1">
              <w:r w:rsidRPr="007C41B2">
                <w:rPr>
                  <w:rStyle w:val="Hyperlink"/>
                  <w:rFonts w:ascii="Arial" w:hAnsi="Arial" w:cs="Arial"/>
                  <w:sz w:val="18"/>
                  <w:szCs w:val="18"/>
                </w:rPr>
                <w:t>brasm@nst.dk</w:t>
              </w:r>
            </w:hyperlink>
          </w:p>
        </w:tc>
        <w:tc>
          <w:tcPr>
            <w:tcW w:w="4364" w:type="dxa"/>
          </w:tcPr>
          <w:p w:rsidR="0043636A" w:rsidRPr="007C41B2" w:rsidRDefault="0043636A" w:rsidP="0043636A">
            <w:pPr>
              <w:rPr>
                <w:rFonts w:ascii="Arial" w:hAnsi="Arial" w:cs="Arial"/>
                <w:sz w:val="18"/>
                <w:szCs w:val="18"/>
              </w:rPr>
            </w:pPr>
          </w:p>
        </w:tc>
      </w:tr>
      <w:tr w:rsidR="0043636A" w:rsidRPr="007C41B2" w:rsidTr="007662B6">
        <w:tc>
          <w:tcPr>
            <w:tcW w:w="4089" w:type="dxa"/>
          </w:tcPr>
          <w:p w:rsidR="0043636A" w:rsidRPr="007C41B2" w:rsidRDefault="0043636A" w:rsidP="007662B6">
            <w:pPr>
              <w:rPr>
                <w:rFonts w:ascii="Arial" w:hAnsi="Arial" w:cs="Arial"/>
                <w:b/>
                <w:bCs/>
                <w:sz w:val="18"/>
                <w:szCs w:val="18"/>
              </w:rPr>
            </w:pPr>
            <w:r w:rsidRPr="007C41B2">
              <w:rPr>
                <w:rFonts w:ascii="Arial" w:hAnsi="Arial" w:cs="Arial"/>
                <w:b/>
                <w:bCs/>
                <w:sz w:val="18"/>
                <w:szCs w:val="18"/>
              </w:rPr>
              <w:t>Netherlands</w:t>
            </w:r>
          </w:p>
        </w:tc>
        <w:tc>
          <w:tcPr>
            <w:tcW w:w="4364" w:type="dxa"/>
          </w:tcPr>
          <w:p w:rsidR="0043636A" w:rsidRPr="007C41B2" w:rsidRDefault="0043636A" w:rsidP="007662B6">
            <w:pPr>
              <w:rPr>
                <w:rFonts w:ascii="Arial" w:hAnsi="Arial" w:cs="Arial"/>
                <w:sz w:val="18"/>
                <w:szCs w:val="18"/>
              </w:rPr>
            </w:pPr>
          </w:p>
        </w:tc>
      </w:tr>
      <w:tr w:rsidR="0043636A" w:rsidRPr="002A5D39" w:rsidTr="007662B6">
        <w:tc>
          <w:tcPr>
            <w:tcW w:w="4089" w:type="dxa"/>
          </w:tcPr>
          <w:p w:rsidR="0043636A" w:rsidRPr="007C41B2" w:rsidRDefault="0043636A" w:rsidP="007662B6">
            <w:pPr>
              <w:rPr>
                <w:rFonts w:ascii="Arial" w:hAnsi="Arial" w:cs="Arial"/>
                <w:b/>
                <w:bCs/>
                <w:sz w:val="18"/>
                <w:szCs w:val="18"/>
              </w:rPr>
            </w:pPr>
            <w:r w:rsidRPr="007C41B2">
              <w:rPr>
                <w:rFonts w:ascii="Arial" w:hAnsi="Arial" w:cs="Arial"/>
                <w:b/>
                <w:bCs/>
                <w:sz w:val="18"/>
                <w:szCs w:val="18"/>
              </w:rPr>
              <w:t>Mr Jaap Verhulst</w:t>
            </w:r>
          </w:p>
          <w:p w:rsidR="0043636A" w:rsidRPr="007C41B2" w:rsidRDefault="0043636A" w:rsidP="007662B6">
            <w:pPr>
              <w:rPr>
                <w:rFonts w:ascii="Arial" w:hAnsi="Arial" w:cs="Arial"/>
                <w:sz w:val="18"/>
                <w:szCs w:val="18"/>
              </w:rPr>
            </w:pPr>
            <w:r w:rsidRPr="007C41B2">
              <w:rPr>
                <w:rFonts w:ascii="Arial" w:hAnsi="Arial" w:cs="Arial"/>
                <w:sz w:val="18"/>
                <w:szCs w:val="18"/>
              </w:rPr>
              <w:t>Head of Delegation</w:t>
            </w:r>
          </w:p>
          <w:p w:rsidR="0043636A" w:rsidRPr="007C41B2" w:rsidRDefault="0043636A" w:rsidP="007662B6">
            <w:pPr>
              <w:rPr>
                <w:rFonts w:ascii="Arial" w:hAnsi="Arial" w:cs="Arial"/>
                <w:sz w:val="18"/>
                <w:szCs w:val="18"/>
              </w:rPr>
            </w:pPr>
            <w:r w:rsidRPr="007C41B2">
              <w:rPr>
                <w:rFonts w:ascii="Arial" w:hAnsi="Arial" w:cs="Arial"/>
                <w:sz w:val="18"/>
                <w:szCs w:val="18"/>
              </w:rPr>
              <w:t xml:space="preserve">Ministry of Economic Affairs </w:t>
            </w:r>
          </w:p>
          <w:p w:rsidR="0043636A" w:rsidRPr="007C41B2" w:rsidRDefault="0043636A" w:rsidP="007662B6">
            <w:pPr>
              <w:rPr>
                <w:rFonts w:ascii="Arial" w:hAnsi="Arial" w:cs="Arial"/>
                <w:sz w:val="18"/>
                <w:szCs w:val="18"/>
              </w:rPr>
            </w:pPr>
            <w:r w:rsidRPr="007C41B2">
              <w:rPr>
                <w:rFonts w:ascii="Arial" w:hAnsi="Arial" w:cs="Arial"/>
                <w:sz w:val="18"/>
                <w:szCs w:val="18"/>
              </w:rPr>
              <w:t>Directorate-General for Nature and Regional Policy</w:t>
            </w:r>
          </w:p>
          <w:p w:rsidR="0043636A" w:rsidRPr="007C41B2" w:rsidRDefault="0043636A" w:rsidP="007662B6">
            <w:pPr>
              <w:rPr>
                <w:rFonts w:ascii="Arial" w:hAnsi="Arial" w:cs="Arial"/>
                <w:sz w:val="18"/>
                <w:szCs w:val="18"/>
              </w:rPr>
            </w:pPr>
            <w:r w:rsidRPr="007C41B2">
              <w:rPr>
                <w:rFonts w:ascii="Arial" w:hAnsi="Arial" w:cs="Arial"/>
                <w:sz w:val="18"/>
                <w:szCs w:val="18"/>
              </w:rPr>
              <w:t>Regional Ambassador North</w:t>
            </w:r>
          </w:p>
          <w:p w:rsidR="0043636A" w:rsidRPr="007C41B2" w:rsidRDefault="0043636A" w:rsidP="007662B6">
            <w:pPr>
              <w:rPr>
                <w:rFonts w:ascii="Arial" w:hAnsi="Arial" w:cs="Arial"/>
                <w:sz w:val="18"/>
                <w:szCs w:val="18"/>
              </w:rPr>
            </w:pPr>
            <w:r w:rsidRPr="007C41B2">
              <w:rPr>
                <w:rFonts w:ascii="Arial" w:hAnsi="Arial" w:cs="Arial"/>
                <w:sz w:val="18"/>
                <w:szCs w:val="18"/>
              </w:rPr>
              <w:t>PO Box 20401</w:t>
            </w:r>
          </w:p>
          <w:p w:rsidR="0043636A" w:rsidRPr="00E5505C" w:rsidRDefault="0043636A" w:rsidP="007662B6">
            <w:pPr>
              <w:rPr>
                <w:rFonts w:ascii="Arial" w:hAnsi="Arial" w:cs="Arial"/>
                <w:sz w:val="18"/>
                <w:szCs w:val="18"/>
                <w:lang w:val="da-DK"/>
              </w:rPr>
            </w:pPr>
            <w:r w:rsidRPr="00E5505C">
              <w:rPr>
                <w:rFonts w:ascii="Arial" w:hAnsi="Arial" w:cs="Arial"/>
                <w:sz w:val="18"/>
                <w:szCs w:val="18"/>
                <w:lang w:val="da-DK"/>
              </w:rPr>
              <w:t xml:space="preserve">NL – 2500 EK Den Haag </w:t>
            </w:r>
          </w:p>
          <w:p w:rsidR="0043636A" w:rsidRPr="00E5505C" w:rsidRDefault="0043636A" w:rsidP="007662B6">
            <w:pPr>
              <w:rPr>
                <w:rFonts w:ascii="Arial" w:hAnsi="Arial" w:cs="Arial"/>
                <w:sz w:val="18"/>
                <w:szCs w:val="18"/>
                <w:lang w:val="da-DK"/>
              </w:rPr>
            </w:pPr>
            <w:r w:rsidRPr="00E5505C">
              <w:rPr>
                <w:rFonts w:ascii="Arial" w:hAnsi="Arial" w:cs="Arial"/>
                <w:sz w:val="18"/>
                <w:szCs w:val="18"/>
                <w:lang w:val="da-DK"/>
              </w:rPr>
              <w:t>Mobile: +31 (0) 6 - 525 259 10</w:t>
            </w:r>
          </w:p>
          <w:p w:rsidR="0043636A" w:rsidRPr="00E5505C" w:rsidRDefault="0043636A" w:rsidP="007662B6">
            <w:pPr>
              <w:rPr>
                <w:rFonts w:ascii="Arial" w:hAnsi="Arial" w:cs="Arial"/>
                <w:sz w:val="18"/>
                <w:szCs w:val="18"/>
                <w:lang w:val="de-DE"/>
              </w:rPr>
            </w:pPr>
            <w:r w:rsidRPr="00E5505C">
              <w:rPr>
                <w:rFonts w:ascii="Arial" w:hAnsi="Arial" w:cs="Arial"/>
                <w:sz w:val="18"/>
                <w:szCs w:val="18"/>
                <w:lang w:val="de-DE"/>
              </w:rPr>
              <w:t xml:space="preserve">E-mail: </w:t>
            </w:r>
            <w:hyperlink r:id="rId11" w:history="1">
              <w:r w:rsidRPr="00E5505C">
                <w:rPr>
                  <w:rStyle w:val="Hyperlink"/>
                  <w:rFonts w:ascii="Arial" w:hAnsi="Arial" w:cs="Arial"/>
                  <w:sz w:val="18"/>
                  <w:szCs w:val="18"/>
                  <w:lang w:val="de-DE"/>
                </w:rPr>
                <w:t>j.verhulst2@minez.nl</w:t>
              </w:r>
            </w:hyperlink>
          </w:p>
        </w:tc>
        <w:tc>
          <w:tcPr>
            <w:tcW w:w="4364" w:type="dxa"/>
          </w:tcPr>
          <w:p w:rsidR="0043636A" w:rsidRPr="007C41B2" w:rsidRDefault="0043636A" w:rsidP="007662B6">
            <w:pPr>
              <w:rPr>
                <w:rFonts w:ascii="Arial" w:hAnsi="Arial" w:cs="Arial"/>
                <w:b/>
                <w:sz w:val="18"/>
                <w:szCs w:val="18"/>
              </w:rPr>
            </w:pPr>
            <w:r w:rsidRPr="007C41B2">
              <w:rPr>
                <w:rFonts w:ascii="Arial" w:hAnsi="Arial" w:cs="Arial"/>
                <w:b/>
                <w:sz w:val="18"/>
                <w:szCs w:val="18"/>
              </w:rPr>
              <w:t>Ms Els van Grol</w:t>
            </w:r>
          </w:p>
          <w:p w:rsidR="0043636A" w:rsidRPr="007C41B2" w:rsidRDefault="0043636A" w:rsidP="007662B6">
            <w:pPr>
              <w:rPr>
                <w:rFonts w:ascii="Arial" w:hAnsi="Arial" w:cs="Arial"/>
                <w:sz w:val="18"/>
                <w:szCs w:val="18"/>
              </w:rPr>
            </w:pPr>
            <w:r w:rsidRPr="007C41B2">
              <w:rPr>
                <w:rFonts w:ascii="Arial" w:hAnsi="Arial" w:cs="Arial"/>
                <w:sz w:val="18"/>
                <w:szCs w:val="18"/>
              </w:rPr>
              <w:t>Directorate-General for Public Works and Water Management</w:t>
            </w:r>
          </w:p>
          <w:p w:rsidR="0043636A" w:rsidRPr="007C41B2" w:rsidRDefault="0043636A" w:rsidP="007662B6">
            <w:pPr>
              <w:rPr>
                <w:rFonts w:ascii="Arial" w:hAnsi="Arial" w:cs="Arial"/>
                <w:sz w:val="18"/>
                <w:szCs w:val="18"/>
              </w:rPr>
            </w:pPr>
            <w:r w:rsidRPr="007C41B2">
              <w:rPr>
                <w:rFonts w:ascii="Arial" w:hAnsi="Arial" w:cs="Arial"/>
                <w:sz w:val="18"/>
                <w:szCs w:val="18"/>
              </w:rPr>
              <w:t>Directorate Noord-Nederland</w:t>
            </w:r>
            <w:r w:rsidRPr="007C41B2">
              <w:rPr>
                <w:rFonts w:ascii="Arial" w:hAnsi="Arial" w:cs="Arial"/>
                <w:sz w:val="18"/>
                <w:szCs w:val="18"/>
              </w:rPr>
              <w:br/>
              <w:t xml:space="preserve">PO Box 2301 </w:t>
            </w:r>
          </w:p>
          <w:p w:rsidR="0043636A" w:rsidRPr="00E5505C" w:rsidRDefault="0043636A" w:rsidP="007662B6">
            <w:pPr>
              <w:rPr>
                <w:rFonts w:ascii="Arial" w:hAnsi="Arial" w:cs="Arial"/>
                <w:sz w:val="18"/>
                <w:szCs w:val="18"/>
                <w:lang w:val="de-DE"/>
              </w:rPr>
            </w:pPr>
            <w:r w:rsidRPr="00E5505C">
              <w:rPr>
                <w:rFonts w:ascii="Arial" w:hAnsi="Arial" w:cs="Arial"/>
                <w:sz w:val="18"/>
                <w:szCs w:val="18"/>
                <w:lang w:val="de-DE"/>
              </w:rPr>
              <w:t xml:space="preserve">NL - 8901 JH Leeuwarden </w:t>
            </w:r>
          </w:p>
          <w:p w:rsidR="0043636A" w:rsidRPr="00E5505C" w:rsidRDefault="0043636A" w:rsidP="007662B6">
            <w:pPr>
              <w:rPr>
                <w:rFonts w:ascii="Arial" w:hAnsi="Arial" w:cs="Arial"/>
                <w:sz w:val="18"/>
                <w:szCs w:val="18"/>
                <w:lang w:val="de-DE"/>
              </w:rPr>
            </w:pPr>
            <w:r w:rsidRPr="00E5505C">
              <w:rPr>
                <w:rFonts w:ascii="Arial" w:hAnsi="Arial" w:cs="Arial"/>
                <w:sz w:val="18"/>
                <w:szCs w:val="18"/>
                <w:lang w:val="de-DE"/>
              </w:rPr>
              <w:t xml:space="preserve">E-mail: </w:t>
            </w:r>
            <w:hyperlink r:id="rId12" w:history="1">
              <w:r w:rsidRPr="00E5505C">
                <w:rPr>
                  <w:rStyle w:val="Hyperlink"/>
                  <w:rFonts w:ascii="Arial" w:hAnsi="Arial" w:cs="Arial"/>
                  <w:sz w:val="18"/>
                  <w:szCs w:val="18"/>
                  <w:lang w:val="de-DE"/>
                </w:rPr>
                <w:t>els.van.grol@rws.nl</w:t>
              </w:r>
            </w:hyperlink>
          </w:p>
        </w:tc>
      </w:tr>
      <w:tr w:rsidR="0043636A" w:rsidRPr="007C41B2" w:rsidTr="007662B6">
        <w:tc>
          <w:tcPr>
            <w:tcW w:w="4089" w:type="dxa"/>
          </w:tcPr>
          <w:p w:rsidR="0043636A" w:rsidRPr="007C41B2" w:rsidRDefault="0043636A" w:rsidP="007662B6">
            <w:pPr>
              <w:rPr>
                <w:rFonts w:ascii="Arial" w:hAnsi="Arial" w:cs="Arial"/>
                <w:b/>
                <w:bCs/>
                <w:sz w:val="18"/>
                <w:szCs w:val="18"/>
              </w:rPr>
            </w:pPr>
            <w:r w:rsidRPr="007C41B2">
              <w:rPr>
                <w:rFonts w:ascii="Arial" w:hAnsi="Arial" w:cs="Arial"/>
                <w:b/>
                <w:bCs/>
                <w:sz w:val="18"/>
                <w:szCs w:val="18"/>
              </w:rPr>
              <w:t>Ms TinekeSchokker-Strampel</w:t>
            </w:r>
          </w:p>
          <w:p w:rsidR="0043636A" w:rsidRPr="007C41B2" w:rsidRDefault="0043636A" w:rsidP="007662B6">
            <w:pPr>
              <w:rPr>
                <w:rFonts w:ascii="Arial" w:hAnsi="Arial" w:cs="Arial"/>
                <w:sz w:val="18"/>
                <w:szCs w:val="18"/>
              </w:rPr>
            </w:pPr>
            <w:r w:rsidRPr="007C41B2">
              <w:rPr>
                <w:rFonts w:ascii="Arial" w:hAnsi="Arial" w:cs="Arial"/>
                <w:sz w:val="18"/>
                <w:szCs w:val="18"/>
              </w:rPr>
              <w:t>Deputy Province of Fryslân</w:t>
            </w:r>
          </w:p>
          <w:p w:rsidR="0043636A" w:rsidRPr="007C41B2" w:rsidRDefault="0043636A" w:rsidP="007662B6">
            <w:pPr>
              <w:rPr>
                <w:rFonts w:ascii="Arial" w:hAnsi="Arial" w:cs="Arial"/>
                <w:sz w:val="18"/>
                <w:szCs w:val="18"/>
              </w:rPr>
            </w:pPr>
            <w:r w:rsidRPr="007C41B2">
              <w:rPr>
                <w:rFonts w:ascii="Arial" w:hAnsi="Arial" w:cs="Arial"/>
                <w:sz w:val="18"/>
                <w:szCs w:val="18"/>
              </w:rPr>
              <w:t>Dutch Wadden Sea Provinces</w:t>
            </w:r>
          </w:p>
          <w:p w:rsidR="0043636A" w:rsidRPr="007C41B2" w:rsidRDefault="0043636A" w:rsidP="007662B6">
            <w:pPr>
              <w:rPr>
                <w:rFonts w:ascii="Arial" w:hAnsi="Arial" w:cs="Arial"/>
                <w:sz w:val="18"/>
                <w:szCs w:val="18"/>
              </w:rPr>
            </w:pPr>
            <w:r w:rsidRPr="007C41B2">
              <w:rPr>
                <w:rFonts w:ascii="Arial" w:hAnsi="Arial" w:cs="Arial"/>
                <w:sz w:val="18"/>
                <w:szCs w:val="18"/>
              </w:rPr>
              <w:t>PO Box 20120</w:t>
            </w:r>
          </w:p>
          <w:p w:rsidR="0043636A" w:rsidRPr="007C41B2" w:rsidRDefault="0043636A" w:rsidP="007662B6">
            <w:pPr>
              <w:rPr>
                <w:rFonts w:ascii="Arial" w:hAnsi="Arial" w:cs="Arial"/>
                <w:sz w:val="18"/>
                <w:szCs w:val="18"/>
              </w:rPr>
            </w:pPr>
            <w:r w:rsidRPr="007C41B2">
              <w:rPr>
                <w:rFonts w:ascii="Arial" w:hAnsi="Arial" w:cs="Arial"/>
                <w:sz w:val="18"/>
                <w:szCs w:val="18"/>
              </w:rPr>
              <w:t>NL - 8900 HM Leeuwarden</w:t>
            </w:r>
          </w:p>
          <w:p w:rsidR="0043636A" w:rsidRPr="007C41B2" w:rsidRDefault="0043636A" w:rsidP="007662B6">
            <w:pPr>
              <w:rPr>
                <w:rFonts w:ascii="Arial" w:hAnsi="Arial" w:cs="Arial"/>
                <w:sz w:val="18"/>
                <w:szCs w:val="18"/>
              </w:rPr>
            </w:pPr>
            <w:r w:rsidRPr="007C41B2">
              <w:rPr>
                <w:rFonts w:ascii="Arial" w:hAnsi="Arial" w:cs="Arial"/>
                <w:sz w:val="18"/>
                <w:szCs w:val="18"/>
              </w:rPr>
              <w:t>Phone: +31 58 292 5850</w:t>
            </w:r>
          </w:p>
          <w:p w:rsidR="0043636A" w:rsidRPr="007C41B2" w:rsidRDefault="0043636A" w:rsidP="007662B6">
            <w:pPr>
              <w:rPr>
                <w:rFonts w:ascii="Arial" w:hAnsi="Arial" w:cs="Arial"/>
                <w:sz w:val="18"/>
                <w:szCs w:val="18"/>
              </w:rPr>
            </w:pPr>
            <w:r w:rsidRPr="007C41B2">
              <w:rPr>
                <w:rFonts w:ascii="Arial" w:hAnsi="Arial" w:cs="Arial"/>
                <w:sz w:val="18"/>
                <w:szCs w:val="18"/>
              </w:rPr>
              <w:t>Mobile: +31 6 50 65 0733</w:t>
            </w:r>
          </w:p>
          <w:p w:rsidR="0043636A" w:rsidRPr="007C41B2" w:rsidRDefault="0043636A" w:rsidP="007662B6">
            <w:pPr>
              <w:rPr>
                <w:rFonts w:ascii="Arial" w:hAnsi="Arial" w:cs="Arial"/>
                <w:b/>
                <w:bCs/>
                <w:sz w:val="18"/>
                <w:szCs w:val="18"/>
              </w:rPr>
            </w:pPr>
            <w:r w:rsidRPr="007C41B2">
              <w:rPr>
                <w:rFonts w:ascii="Arial" w:hAnsi="Arial" w:cs="Arial"/>
                <w:sz w:val="18"/>
                <w:szCs w:val="18"/>
              </w:rPr>
              <w:t>E-mail: secr.gs.schokker@fryslan.nl</w:t>
            </w:r>
          </w:p>
        </w:tc>
        <w:tc>
          <w:tcPr>
            <w:tcW w:w="4364" w:type="dxa"/>
          </w:tcPr>
          <w:p w:rsidR="0043636A" w:rsidRPr="007C41B2" w:rsidRDefault="0043636A" w:rsidP="007662B6">
            <w:pPr>
              <w:rPr>
                <w:rFonts w:ascii="Arial" w:hAnsi="Arial" w:cs="Arial"/>
                <w:b/>
                <w:bCs/>
                <w:sz w:val="18"/>
                <w:szCs w:val="18"/>
              </w:rPr>
            </w:pPr>
            <w:r w:rsidRPr="007C41B2">
              <w:rPr>
                <w:rFonts w:ascii="Arial" w:hAnsi="Arial" w:cs="Arial"/>
                <w:b/>
                <w:bCs/>
                <w:sz w:val="18"/>
                <w:szCs w:val="18"/>
              </w:rPr>
              <w:t>Mr Harm Evert Waalkens</w:t>
            </w:r>
          </w:p>
          <w:p w:rsidR="0043636A" w:rsidRPr="007C41B2" w:rsidRDefault="0043636A" w:rsidP="007662B6">
            <w:pPr>
              <w:rPr>
                <w:rFonts w:ascii="Arial" w:hAnsi="Arial" w:cs="Arial"/>
                <w:bCs/>
                <w:sz w:val="18"/>
                <w:szCs w:val="18"/>
              </w:rPr>
            </w:pPr>
            <w:r w:rsidRPr="007C41B2">
              <w:rPr>
                <w:rFonts w:ascii="Arial" w:hAnsi="Arial" w:cs="Arial"/>
                <w:bCs/>
                <w:sz w:val="18"/>
                <w:szCs w:val="18"/>
              </w:rPr>
              <w:t>Alderman Municipality of Marne</w:t>
            </w:r>
          </w:p>
          <w:p w:rsidR="0043636A" w:rsidRPr="007C41B2" w:rsidRDefault="0043636A" w:rsidP="007662B6">
            <w:pPr>
              <w:rPr>
                <w:rFonts w:ascii="Arial" w:hAnsi="Arial" w:cs="Arial"/>
                <w:bCs/>
                <w:sz w:val="18"/>
                <w:szCs w:val="18"/>
              </w:rPr>
            </w:pPr>
            <w:r w:rsidRPr="007C41B2">
              <w:rPr>
                <w:rFonts w:ascii="Arial" w:hAnsi="Arial" w:cs="Arial"/>
                <w:bCs/>
                <w:sz w:val="18"/>
                <w:szCs w:val="18"/>
              </w:rPr>
              <w:t xml:space="preserve">PO BOX 11 </w:t>
            </w:r>
          </w:p>
          <w:p w:rsidR="0043636A" w:rsidRPr="007C41B2" w:rsidRDefault="0043636A" w:rsidP="007662B6">
            <w:pPr>
              <w:rPr>
                <w:rFonts w:ascii="Arial" w:hAnsi="Arial" w:cs="Arial"/>
                <w:bCs/>
                <w:sz w:val="18"/>
                <w:szCs w:val="18"/>
              </w:rPr>
            </w:pPr>
            <w:r w:rsidRPr="007C41B2">
              <w:rPr>
                <w:rFonts w:ascii="Arial" w:hAnsi="Arial" w:cs="Arial"/>
                <w:bCs/>
                <w:sz w:val="18"/>
                <w:szCs w:val="18"/>
              </w:rPr>
              <w:t>NL 9965 ZG Leens</w:t>
            </w:r>
          </w:p>
          <w:p w:rsidR="0043636A" w:rsidRPr="007C41B2" w:rsidRDefault="0043636A" w:rsidP="007662B6">
            <w:pPr>
              <w:rPr>
                <w:rFonts w:ascii="Arial" w:hAnsi="Arial" w:cs="Arial"/>
                <w:b/>
                <w:bCs/>
                <w:sz w:val="18"/>
                <w:szCs w:val="18"/>
              </w:rPr>
            </w:pPr>
          </w:p>
        </w:tc>
      </w:tr>
      <w:tr w:rsidR="0043636A" w:rsidRPr="007C41B2" w:rsidTr="007662B6">
        <w:tc>
          <w:tcPr>
            <w:tcW w:w="4089" w:type="dxa"/>
          </w:tcPr>
          <w:p w:rsidR="0043636A" w:rsidRPr="007C41B2" w:rsidRDefault="0043636A" w:rsidP="007662B6">
            <w:pPr>
              <w:rPr>
                <w:rFonts w:ascii="Arial" w:hAnsi="Arial" w:cs="Arial"/>
                <w:b/>
                <w:bCs/>
                <w:sz w:val="18"/>
                <w:szCs w:val="18"/>
              </w:rPr>
            </w:pPr>
            <w:r w:rsidRPr="007C41B2">
              <w:rPr>
                <w:rFonts w:ascii="Arial" w:hAnsi="Arial" w:cs="Arial"/>
                <w:b/>
                <w:bCs/>
                <w:sz w:val="18"/>
                <w:szCs w:val="18"/>
              </w:rPr>
              <w:t>Germany</w:t>
            </w:r>
          </w:p>
        </w:tc>
        <w:tc>
          <w:tcPr>
            <w:tcW w:w="4364" w:type="dxa"/>
          </w:tcPr>
          <w:p w:rsidR="0043636A" w:rsidRPr="007C41B2" w:rsidRDefault="0043636A" w:rsidP="007662B6">
            <w:pPr>
              <w:rPr>
                <w:rFonts w:ascii="Arial" w:hAnsi="Arial" w:cs="Arial"/>
                <w:sz w:val="18"/>
                <w:szCs w:val="18"/>
              </w:rPr>
            </w:pPr>
          </w:p>
        </w:tc>
      </w:tr>
      <w:tr w:rsidR="0043636A" w:rsidRPr="002A5D39" w:rsidTr="007662B6">
        <w:tc>
          <w:tcPr>
            <w:tcW w:w="4089" w:type="dxa"/>
          </w:tcPr>
          <w:p w:rsidR="0043636A" w:rsidRPr="007C41B2" w:rsidRDefault="0043636A" w:rsidP="007662B6">
            <w:pPr>
              <w:rPr>
                <w:rFonts w:ascii="Arial" w:hAnsi="Arial" w:cs="Arial"/>
                <w:b/>
                <w:bCs/>
                <w:sz w:val="18"/>
                <w:szCs w:val="18"/>
              </w:rPr>
            </w:pPr>
            <w:r w:rsidRPr="007C41B2">
              <w:rPr>
                <w:rFonts w:ascii="Arial" w:hAnsi="Arial" w:cs="Arial"/>
                <w:b/>
                <w:bCs/>
                <w:sz w:val="18"/>
                <w:szCs w:val="18"/>
              </w:rPr>
              <w:t>Ms Elsa Nickel</w:t>
            </w:r>
          </w:p>
          <w:p w:rsidR="0043636A" w:rsidRPr="007C41B2" w:rsidRDefault="0043636A" w:rsidP="007662B6">
            <w:pPr>
              <w:rPr>
                <w:rFonts w:ascii="Arial" w:hAnsi="Arial" w:cs="Arial"/>
                <w:sz w:val="18"/>
                <w:szCs w:val="18"/>
              </w:rPr>
            </w:pPr>
            <w:r w:rsidRPr="007C41B2">
              <w:rPr>
                <w:rFonts w:ascii="Arial" w:hAnsi="Arial" w:cs="Arial"/>
                <w:sz w:val="18"/>
                <w:szCs w:val="18"/>
              </w:rPr>
              <w:t>Head of Delegation</w:t>
            </w:r>
          </w:p>
          <w:p w:rsidR="0043636A" w:rsidRPr="007C41B2" w:rsidRDefault="0043636A" w:rsidP="007662B6">
            <w:pPr>
              <w:rPr>
                <w:rFonts w:ascii="Arial" w:hAnsi="Arial" w:cs="Arial"/>
                <w:sz w:val="18"/>
                <w:szCs w:val="18"/>
              </w:rPr>
            </w:pPr>
            <w:r w:rsidRPr="007C41B2">
              <w:rPr>
                <w:rFonts w:ascii="Arial" w:hAnsi="Arial" w:cs="Arial"/>
                <w:sz w:val="18"/>
                <w:szCs w:val="18"/>
              </w:rPr>
              <w:t>Federal Ministry for the Environment, Nature Protection and Nuclear Safety</w:t>
            </w:r>
          </w:p>
          <w:p w:rsidR="0043636A" w:rsidRPr="007C41B2" w:rsidRDefault="0043636A" w:rsidP="007662B6">
            <w:pPr>
              <w:rPr>
                <w:rFonts w:ascii="Arial" w:hAnsi="Arial" w:cs="Arial"/>
                <w:sz w:val="18"/>
                <w:szCs w:val="18"/>
              </w:rPr>
            </w:pPr>
            <w:r w:rsidRPr="007C41B2">
              <w:rPr>
                <w:rFonts w:ascii="Arial" w:hAnsi="Arial" w:cs="Arial"/>
                <w:sz w:val="18"/>
                <w:szCs w:val="18"/>
              </w:rPr>
              <w:t xml:space="preserve">Postfach12 06 29 </w:t>
            </w:r>
          </w:p>
          <w:p w:rsidR="0043636A" w:rsidRPr="007C41B2" w:rsidRDefault="0043636A" w:rsidP="007662B6">
            <w:pPr>
              <w:rPr>
                <w:rFonts w:ascii="Arial" w:hAnsi="Arial" w:cs="Arial"/>
                <w:sz w:val="18"/>
                <w:szCs w:val="18"/>
              </w:rPr>
            </w:pPr>
            <w:r w:rsidRPr="007C41B2">
              <w:rPr>
                <w:rFonts w:ascii="Arial" w:hAnsi="Arial" w:cs="Arial"/>
                <w:sz w:val="18"/>
                <w:szCs w:val="18"/>
              </w:rPr>
              <w:t>D - 53048 Bonn</w:t>
            </w:r>
          </w:p>
          <w:p w:rsidR="0043636A" w:rsidRPr="007C41B2" w:rsidRDefault="0043636A" w:rsidP="007662B6">
            <w:pPr>
              <w:rPr>
                <w:rFonts w:ascii="Arial" w:hAnsi="Arial" w:cs="Arial"/>
                <w:sz w:val="18"/>
                <w:szCs w:val="18"/>
              </w:rPr>
            </w:pPr>
            <w:r w:rsidRPr="007C41B2">
              <w:rPr>
                <w:rFonts w:ascii="Arial" w:hAnsi="Arial" w:cs="Arial"/>
                <w:sz w:val="18"/>
                <w:szCs w:val="18"/>
              </w:rPr>
              <w:t xml:space="preserve">Phone: +49 22899 305 2605 </w:t>
            </w:r>
          </w:p>
          <w:p w:rsidR="0043636A" w:rsidRPr="007C41B2" w:rsidRDefault="0043636A" w:rsidP="007662B6">
            <w:pPr>
              <w:rPr>
                <w:rFonts w:ascii="Arial" w:hAnsi="Arial" w:cs="Arial"/>
                <w:sz w:val="18"/>
                <w:szCs w:val="18"/>
              </w:rPr>
            </w:pPr>
            <w:r w:rsidRPr="007C41B2">
              <w:rPr>
                <w:rFonts w:ascii="Arial" w:hAnsi="Arial" w:cs="Arial"/>
                <w:sz w:val="18"/>
                <w:szCs w:val="18"/>
              </w:rPr>
              <w:t>Mobile : +49 162 139 5425</w:t>
            </w:r>
          </w:p>
          <w:p w:rsidR="0043636A" w:rsidRPr="007C41B2" w:rsidRDefault="0043636A" w:rsidP="007662B6">
            <w:pPr>
              <w:rPr>
                <w:rFonts w:ascii="Arial" w:hAnsi="Arial" w:cs="Arial"/>
                <w:sz w:val="18"/>
                <w:szCs w:val="18"/>
              </w:rPr>
            </w:pPr>
            <w:r w:rsidRPr="007C41B2">
              <w:rPr>
                <w:rFonts w:ascii="Arial" w:hAnsi="Arial" w:cs="Arial"/>
                <w:sz w:val="18"/>
                <w:szCs w:val="18"/>
              </w:rPr>
              <w:t xml:space="preserve">E-mail:  </w:t>
            </w:r>
            <w:hyperlink r:id="rId13" w:history="1">
              <w:r w:rsidRPr="007C41B2">
                <w:rPr>
                  <w:rStyle w:val="Hyperlink"/>
                  <w:rFonts w:ascii="Arial" w:hAnsi="Arial" w:cs="Arial"/>
                  <w:sz w:val="18"/>
                  <w:szCs w:val="18"/>
                </w:rPr>
                <w:t>elsa.nickel@bmu.bund.de</w:t>
              </w:r>
            </w:hyperlink>
          </w:p>
        </w:tc>
        <w:tc>
          <w:tcPr>
            <w:tcW w:w="4364" w:type="dxa"/>
          </w:tcPr>
          <w:p w:rsidR="0043636A" w:rsidRPr="007C41B2" w:rsidRDefault="0043636A" w:rsidP="007662B6">
            <w:pPr>
              <w:rPr>
                <w:rFonts w:ascii="Arial" w:hAnsi="Arial" w:cs="Arial"/>
                <w:b/>
                <w:bCs/>
                <w:sz w:val="18"/>
                <w:szCs w:val="18"/>
              </w:rPr>
            </w:pPr>
            <w:r w:rsidRPr="007C41B2">
              <w:rPr>
                <w:rFonts w:ascii="Arial" w:hAnsi="Arial" w:cs="Arial"/>
                <w:b/>
                <w:bCs/>
                <w:sz w:val="18"/>
                <w:szCs w:val="18"/>
              </w:rPr>
              <w:t>Ms Vera Knoke</w:t>
            </w:r>
          </w:p>
          <w:p w:rsidR="0043636A" w:rsidRPr="007C41B2" w:rsidRDefault="0043636A" w:rsidP="007662B6">
            <w:pPr>
              <w:rPr>
                <w:rFonts w:ascii="Arial" w:hAnsi="Arial" w:cs="Arial"/>
                <w:sz w:val="18"/>
                <w:szCs w:val="18"/>
              </w:rPr>
            </w:pPr>
            <w:r w:rsidRPr="007C41B2">
              <w:rPr>
                <w:rFonts w:ascii="Arial" w:hAnsi="Arial" w:cs="Arial"/>
                <w:sz w:val="18"/>
                <w:szCs w:val="18"/>
              </w:rPr>
              <w:t>Department for Water Management, Marine and Coastal Protection</w:t>
            </w:r>
          </w:p>
          <w:p w:rsidR="0043636A" w:rsidRPr="007C41B2" w:rsidRDefault="0043636A" w:rsidP="007662B6">
            <w:pPr>
              <w:rPr>
                <w:rFonts w:ascii="Arial" w:hAnsi="Arial" w:cs="Arial"/>
                <w:sz w:val="18"/>
                <w:szCs w:val="18"/>
              </w:rPr>
            </w:pPr>
            <w:r w:rsidRPr="007C41B2">
              <w:rPr>
                <w:rFonts w:ascii="Arial" w:hAnsi="Arial" w:cs="Arial"/>
                <w:sz w:val="18"/>
                <w:szCs w:val="18"/>
              </w:rPr>
              <w:t xml:space="preserve">Ministry of Energy Transition, Agriculture, Environment and Rural Areas </w:t>
            </w:r>
          </w:p>
          <w:p w:rsidR="0043636A" w:rsidRPr="007C41B2" w:rsidRDefault="0043636A" w:rsidP="007662B6">
            <w:pPr>
              <w:rPr>
                <w:rFonts w:ascii="Arial" w:hAnsi="Arial" w:cs="Arial"/>
                <w:sz w:val="18"/>
                <w:szCs w:val="18"/>
              </w:rPr>
            </w:pPr>
            <w:r w:rsidRPr="007C41B2">
              <w:rPr>
                <w:rFonts w:ascii="Arial" w:hAnsi="Arial" w:cs="Arial"/>
                <w:sz w:val="18"/>
                <w:szCs w:val="18"/>
              </w:rPr>
              <w:t xml:space="preserve">Mercatorstrasse 3 </w:t>
            </w:r>
          </w:p>
          <w:p w:rsidR="0043636A" w:rsidRPr="007C41B2" w:rsidRDefault="0043636A" w:rsidP="007662B6">
            <w:pPr>
              <w:rPr>
                <w:rFonts w:ascii="Arial" w:hAnsi="Arial" w:cs="Arial"/>
                <w:sz w:val="18"/>
                <w:szCs w:val="18"/>
              </w:rPr>
            </w:pPr>
            <w:r w:rsidRPr="007C41B2">
              <w:rPr>
                <w:rFonts w:ascii="Arial" w:hAnsi="Arial" w:cs="Arial"/>
                <w:sz w:val="18"/>
                <w:szCs w:val="18"/>
              </w:rPr>
              <w:t xml:space="preserve">D - 24106 Kiel </w:t>
            </w:r>
          </w:p>
          <w:p w:rsidR="0043636A" w:rsidRPr="007C41B2" w:rsidRDefault="0043636A" w:rsidP="0043636A">
            <w:pPr>
              <w:rPr>
                <w:rFonts w:ascii="Arial" w:hAnsi="Arial" w:cs="Arial"/>
                <w:sz w:val="18"/>
                <w:szCs w:val="18"/>
              </w:rPr>
            </w:pPr>
            <w:r w:rsidRPr="007C41B2">
              <w:rPr>
                <w:rFonts w:ascii="Arial" w:hAnsi="Arial" w:cs="Arial"/>
                <w:sz w:val="18"/>
                <w:szCs w:val="18"/>
              </w:rPr>
              <w:t xml:space="preserve">phone: </w:t>
            </w:r>
            <w:r w:rsidRPr="007C41B2">
              <w:rPr>
                <w:rFonts w:ascii="Arial" w:hAnsi="Arial" w:cs="Arial"/>
                <w:sz w:val="18"/>
                <w:szCs w:val="18"/>
              </w:rPr>
              <w:tab/>
              <w:t>+49 (0) 431-988 7196</w:t>
            </w:r>
          </w:p>
          <w:p w:rsidR="0043636A" w:rsidRPr="007C41B2" w:rsidRDefault="0043636A" w:rsidP="0043636A">
            <w:pPr>
              <w:rPr>
                <w:rFonts w:ascii="Arial" w:hAnsi="Arial" w:cs="Arial"/>
                <w:sz w:val="18"/>
                <w:szCs w:val="18"/>
              </w:rPr>
            </w:pPr>
            <w:r w:rsidRPr="007C41B2">
              <w:rPr>
                <w:rFonts w:ascii="Arial" w:hAnsi="Arial" w:cs="Arial"/>
                <w:sz w:val="18"/>
                <w:szCs w:val="18"/>
              </w:rPr>
              <w:t xml:space="preserve">fax:      </w:t>
            </w:r>
            <w:r w:rsidRPr="007C41B2">
              <w:rPr>
                <w:rFonts w:ascii="Arial" w:hAnsi="Arial" w:cs="Arial"/>
                <w:sz w:val="18"/>
                <w:szCs w:val="18"/>
              </w:rPr>
              <w:tab/>
              <w:t>+49 (0) 431-988-615 7196</w:t>
            </w:r>
          </w:p>
          <w:p w:rsidR="0043636A" w:rsidRPr="00E5505C" w:rsidRDefault="0043636A" w:rsidP="007662B6">
            <w:pPr>
              <w:rPr>
                <w:rFonts w:ascii="Arial" w:hAnsi="Arial" w:cs="Arial"/>
                <w:sz w:val="20"/>
                <w:szCs w:val="20"/>
                <w:lang w:val="de-DE"/>
              </w:rPr>
            </w:pPr>
            <w:r w:rsidRPr="00E5505C">
              <w:rPr>
                <w:rFonts w:ascii="Arial" w:hAnsi="Arial" w:cs="Arial"/>
                <w:sz w:val="20"/>
                <w:szCs w:val="20"/>
                <w:lang w:val="de-DE"/>
              </w:rPr>
              <w:t xml:space="preserve">e-mail: </w:t>
            </w:r>
            <w:r w:rsidRPr="00E5505C">
              <w:rPr>
                <w:rFonts w:ascii="Arial" w:hAnsi="Arial" w:cs="Arial"/>
                <w:sz w:val="20"/>
                <w:szCs w:val="20"/>
                <w:lang w:val="de-DE"/>
              </w:rPr>
              <w:tab/>
            </w:r>
            <w:hyperlink r:id="rId14" w:history="1">
              <w:r w:rsidRPr="00E5505C">
                <w:rPr>
                  <w:rStyle w:val="Hyperlink"/>
                  <w:rFonts w:ascii="Arial" w:hAnsi="Arial" w:cs="Arial"/>
                  <w:sz w:val="20"/>
                  <w:szCs w:val="20"/>
                  <w:lang w:val="de-DE"/>
                </w:rPr>
                <w:t>vera.knoke@melur.landsh.de</w:t>
              </w:r>
            </w:hyperlink>
          </w:p>
        </w:tc>
      </w:tr>
      <w:tr w:rsidR="0043636A" w:rsidRPr="002A5D39" w:rsidTr="007662B6">
        <w:tc>
          <w:tcPr>
            <w:tcW w:w="4089" w:type="dxa"/>
          </w:tcPr>
          <w:p w:rsidR="0043636A" w:rsidRPr="00E5505C" w:rsidRDefault="0043636A" w:rsidP="007662B6">
            <w:pPr>
              <w:rPr>
                <w:rFonts w:ascii="Arial" w:hAnsi="Arial" w:cs="Arial"/>
                <w:sz w:val="18"/>
                <w:szCs w:val="18"/>
                <w:lang w:val="de-DE"/>
              </w:rPr>
            </w:pPr>
            <w:r w:rsidRPr="00E5505C">
              <w:rPr>
                <w:rFonts w:ascii="Arial" w:hAnsi="Arial" w:cs="Arial"/>
                <w:b/>
                <w:bCs/>
                <w:sz w:val="18"/>
                <w:szCs w:val="18"/>
                <w:lang w:val="de-DE"/>
              </w:rPr>
              <w:t>Ms Margrita Sobottka</w:t>
            </w:r>
          </w:p>
          <w:p w:rsidR="000C2DF4" w:rsidRPr="00E5505C" w:rsidRDefault="000C2DF4" w:rsidP="000C2DF4">
            <w:pPr>
              <w:keepNext/>
              <w:overflowPunct w:val="0"/>
              <w:autoSpaceDE w:val="0"/>
              <w:autoSpaceDN w:val="0"/>
              <w:adjustRightInd w:val="0"/>
              <w:textAlignment w:val="baseline"/>
              <w:outlineLvl w:val="1"/>
              <w:rPr>
                <w:rFonts w:ascii="Arial" w:hAnsi="Arial" w:cs="Arial"/>
                <w:sz w:val="20"/>
                <w:szCs w:val="20"/>
                <w:lang w:val="de-DE"/>
              </w:rPr>
            </w:pPr>
            <w:r w:rsidRPr="00E5505C">
              <w:rPr>
                <w:rFonts w:ascii="Arial" w:hAnsi="Arial" w:cs="Arial"/>
                <w:sz w:val="20"/>
                <w:szCs w:val="20"/>
                <w:lang w:val="de-DE"/>
              </w:rPr>
              <w:t xml:space="preserve">Nationalparkverwaltung </w:t>
            </w:r>
          </w:p>
          <w:p w:rsidR="000C2DF4" w:rsidRPr="00E5505C" w:rsidRDefault="000C2DF4" w:rsidP="000C2DF4">
            <w:pPr>
              <w:keepNext/>
              <w:overflowPunct w:val="0"/>
              <w:autoSpaceDE w:val="0"/>
              <w:autoSpaceDN w:val="0"/>
              <w:adjustRightInd w:val="0"/>
              <w:textAlignment w:val="baseline"/>
              <w:outlineLvl w:val="1"/>
              <w:rPr>
                <w:rFonts w:ascii="Arial" w:hAnsi="Arial" w:cs="Arial"/>
                <w:sz w:val="20"/>
                <w:szCs w:val="20"/>
                <w:lang w:val="de-DE"/>
              </w:rPr>
            </w:pPr>
            <w:r w:rsidRPr="00E5505C">
              <w:rPr>
                <w:rFonts w:ascii="Arial" w:hAnsi="Arial" w:cs="Arial"/>
                <w:sz w:val="20"/>
                <w:szCs w:val="20"/>
                <w:lang w:val="de-DE"/>
              </w:rPr>
              <w:t>Niedersächsisches Wattenmeer</w:t>
            </w:r>
          </w:p>
          <w:p w:rsidR="000C2DF4" w:rsidRPr="007C41B2" w:rsidRDefault="000C2DF4" w:rsidP="000C2DF4">
            <w:pPr>
              <w:keepNext/>
              <w:overflowPunct w:val="0"/>
              <w:autoSpaceDE w:val="0"/>
              <w:autoSpaceDN w:val="0"/>
              <w:adjustRightInd w:val="0"/>
              <w:textAlignment w:val="baseline"/>
              <w:outlineLvl w:val="1"/>
              <w:rPr>
                <w:rFonts w:ascii="Arial" w:hAnsi="Arial" w:cs="Arial"/>
                <w:sz w:val="20"/>
                <w:szCs w:val="20"/>
              </w:rPr>
            </w:pPr>
            <w:r w:rsidRPr="007C41B2">
              <w:rPr>
                <w:rFonts w:ascii="Arial" w:hAnsi="Arial" w:cs="Arial"/>
                <w:sz w:val="20"/>
                <w:szCs w:val="20"/>
              </w:rPr>
              <w:t>Virchowstr. 1</w:t>
            </w:r>
          </w:p>
          <w:p w:rsidR="000C2DF4" w:rsidRPr="007C41B2" w:rsidRDefault="000C2DF4" w:rsidP="000C2DF4">
            <w:pPr>
              <w:keepNext/>
              <w:overflowPunct w:val="0"/>
              <w:autoSpaceDE w:val="0"/>
              <w:autoSpaceDN w:val="0"/>
              <w:adjustRightInd w:val="0"/>
              <w:textAlignment w:val="baseline"/>
              <w:outlineLvl w:val="1"/>
              <w:rPr>
                <w:rFonts w:ascii="Arial" w:hAnsi="Arial" w:cs="Arial"/>
                <w:sz w:val="20"/>
                <w:szCs w:val="20"/>
              </w:rPr>
            </w:pPr>
            <w:r w:rsidRPr="007C41B2">
              <w:rPr>
                <w:rFonts w:ascii="Arial" w:hAnsi="Arial" w:cs="Arial"/>
                <w:sz w:val="20"/>
                <w:szCs w:val="20"/>
              </w:rPr>
              <w:t>D - 26382 Wilhelmshaven</w:t>
            </w:r>
          </w:p>
          <w:p w:rsidR="000C2DF4" w:rsidRPr="007C41B2" w:rsidRDefault="000C2DF4" w:rsidP="000C2DF4">
            <w:pPr>
              <w:keepNext/>
              <w:overflowPunct w:val="0"/>
              <w:autoSpaceDE w:val="0"/>
              <w:autoSpaceDN w:val="0"/>
              <w:adjustRightInd w:val="0"/>
              <w:textAlignment w:val="baseline"/>
              <w:outlineLvl w:val="1"/>
              <w:rPr>
                <w:rFonts w:ascii="Arial" w:hAnsi="Arial" w:cs="Arial"/>
                <w:sz w:val="20"/>
                <w:szCs w:val="20"/>
              </w:rPr>
            </w:pPr>
            <w:r w:rsidRPr="007C41B2">
              <w:rPr>
                <w:rFonts w:ascii="Arial" w:hAnsi="Arial" w:cs="Arial"/>
                <w:sz w:val="20"/>
                <w:szCs w:val="20"/>
              </w:rPr>
              <w:t>phone: +49 (0)4421 911 277</w:t>
            </w:r>
          </w:p>
          <w:p w:rsidR="000C2DF4" w:rsidRPr="007C41B2" w:rsidRDefault="000C2DF4" w:rsidP="000C2DF4">
            <w:pPr>
              <w:keepNext/>
              <w:overflowPunct w:val="0"/>
              <w:autoSpaceDE w:val="0"/>
              <w:autoSpaceDN w:val="0"/>
              <w:adjustRightInd w:val="0"/>
              <w:textAlignment w:val="baseline"/>
              <w:outlineLvl w:val="1"/>
              <w:rPr>
                <w:rFonts w:ascii="Arial" w:hAnsi="Arial" w:cs="Arial"/>
                <w:sz w:val="20"/>
                <w:szCs w:val="20"/>
              </w:rPr>
            </w:pPr>
            <w:r w:rsidRPr="007C41B2">
              <w:rPr>
                <w:rFonts w:ascii="Arial" w:hAnsi="Arial" w:cs="Arial"/>
                <w:sz w:val="20"/>
                <w:szCs w:val="20"/>
              </w:rPr>
              <w:t>fax:  +49 (0)4421 911 280</w:t>
            </w:r>
          </w:p>
          <w:p w:rsidR="0043636A" w:rsidRPr="007C41B2" w:rsidRDefault="000C2DF4" w:rsidP="000C2DF4">
            <w:pPr>
              <w:rPr>
                <w:rFonts w:ascii="Arial" w:hAnsi="Arial" w:cs="Arial"/>
                <w:sz w:val="18"/>
                <w:szCs w:val="18"/>
              </w:rPr>
            </w:pPr>
            <w:r w:rsidRPr="007C41B2">
              <w:rPr>
                <w:rFonts w:ascii="Arial" w:hAnsi="Arial" w:cs="Arial"/>
                <w:sz w:val="20"/>
                <w:szCs w:val="20"/>
              </w:rPr>
              <w:t>e-mail:Margrita.Sobottka@nlpv-wattenmeer.niedersachsen.de</w:t>
            </w:r>
          </w:p>
        </w:tc>
        <w:tc>
          <w:tcPr>
            <w:tcW w:w="4364" w:type="dxa"/>
          </w:tcPr>
          <w:p w:rsidR="0043636A" w:rsidRPr="007C41B2" w:rsidRDefault="0043636A" w:rsidP="007662B6">
            <w:pPr>
              <w:pStyle w:val="Sprechblasentext"/>
              <w:snapToGrid w:val="0"/>
              <w:rPr>
                <w:rFonts w:ascii="Arial" w:hAnsi="Arial" w:cs="Arial"/>
                <w:b/>
                <w:bCs/>
                <w:sz w:val="18"/>
                <w:szCs w:val="18"/>
              </w:rPr>
            </w:pPr>
            <w:r w:rsidRPr="007C41B2">
              <w:rPr>
                <w:rFonts w:ascii="Arial" w:hAnsi="Arial" w:cs="Arial"/>
                <w:b/>
                <w:bCs/>
                <w:sz w:val="18"/>
                <w:szCs w:val="18"/>
              </w:rPr>
              <w:t>Mr Klaus Janke</w:t>
            </w:r>
          </w:p>
          <w:p w:rsidR="0043636A" w:rsidRPr="007C41B2" w:rsidRDefault="0043636A" w:rsidP="007662B6">
            <w:pPr>
              <w:rPr>
                <w:rFonts w:ascii="Arial" w:hAnsi="Arial" w:cs="Arial"/>
                <w:sz w:val="18"/>
                <w:szCs w:val="18"/>
              </w:rPr>
            </w:pPr>
            <w:r w:rsidRPr="007C41B2">
              <w:rPr>
                <w:rFonts w:ascii="Arial" w:hAnsi="Arial" w:cs="Arial"/>
                <w:sz w:val="18"/>
                <w:szCs w:val="18"/>
              </w:rPr>
              <w:t>Ministry of Urban Development and Environment</w:t>
            </w:r>
          </w:p>
          <w:p w:rsidR="0043636A" w:rsidRPr="007C41B2" w:rsidRDefault="0043636A" w:rsidP="007662B6">
            <w:pPr>
              <w:rPr>
                <w:rFonts w:ascii="Arial" w:hAnsi="Arial" w:cs="Arial"/>
                <w:sz w:val="18"/>
                <w:szCs w:val="18"/>
              </w:rPr>
            </w:pPr>
            <w:r w:rsidRPr="007C41B2">
              <w:rPr>
                <w:rFonts w:ascii="Arial" w:hAnsi="Arial" w:cs="Arial"/>
                <w:sz w:val="18"/>
                <w:szCs w:val="18"/>
              </w:rPr>
              <w:t>Free and Hanseatic City of Hamburg</w:t>
            </w:r>
          </w:p>
          <w:p w:rsidR="0043636A" w:rsidRPr="00E5505C" w:rsidRDefault="0043636A" w:rsidP="007662B6">
            <w:pPr>
              <w:rPr>
                <w:rFonts w:ascii="Arial" w:hAnsi="Arial" w:cs="Arial"/>
                <w:sz w:val="18"/>
                <w:szCs w:val="18"/>
                <w:lang w:val="de-DE"/>
              </w:rPr>
            </w:pPr>
            <w:r w:rsidRPr="00E5505C">
              <w:rPr>
                <w:rFonts w:ascii="Arial" w:hAnsi="Arial" w:cs="Arial"/>
                <w:sz w:val="18"/>
                <w:szCs w:val="18"/>
                <w:lang w:val="de-DE"/>
              </w:rPr>
              <w:t xml:space="preserve">Stadthausbrücke 8 </w:t>
            </w:r>
          </w:p>
          <w:p w:rsidR="0043636A" w:rsidRPr="00E5505C" w:rsidRDefault="0043636A" w:rsidP="007662B6">
            <w:pPr>
              <w:rPr>
                <w:rFonts w:ascii="Arial" w:hAnsi="Arial" w:cs="Arial"/>
                <w:sz w:val="18"/>
                <w:szCs w:val="18"/>
                <w:lang w:val="de-DE"/>
              </w:rPr>
            </w:pPr>
            <w:r w:rsidRPr="00E5505C">
              <w:rPr>
                <w:rFonts w:ascii="Arial" w:hAnsi="Arial" w:cs="Arial"/>
                <w:sz w:val="18"/>
                <w:szCs w:val="18"/>
                <w:lang w:val="de-DE"/>
              </w:rPr>
              <w:t xml:space="preserve">D - 20355 Hamburg </w:t>
            </w:r>
          </w:p>
          <w:p w:rsidR="0043636A" w:rsidRPr="00E5505C" w:rsidRDefault="0043636A" w:rsidP="007662B6">
            <w:pPr>
              <w:pStyle w:val="Sprechblasentext"/>
              <w:snapToGrid w:val="0"/>
              <w:rPr>
                <w:rFonts w:ascii="Arial" w:hAnsi="Arial" w:cs="Arial"/>
                <w:sz w:val="18"/>
                <w:szCs w:val="18"/>
                <w:lang w:val="de-DE"/>
              </w:rPr>
            </w:pPr>
            <w:r w:rsidRPr="00E5505C">
              <w:rPr>
                <w:rFonts w:ascii="Arial" w:hAnsi="Arial" w:cs="Arial"/>
                <w:sz w:val="18"/>
                <w:szCs w:val="18"/>
                <w:lang w:val="de-DE"/>
              </w:rPr>
              <w:t>Phone: +49 40428403392</w:t>
            </w:r>
          </w:p>
          <w:p w:rsidR="0043636A" w:rsidRPr="00E5505C" w:rsidRDefault="0043636A" w:rsidP="007662B6">
            <w:pPr>
              <w:rPr>
                <w:rFonts w:ascii="Arial" w:hAnsi="Arial" w:cs="Arial"/>
                <w:sz w:val="18"/>
                <w:szCs w:val="18"/>
                <w:lang w:val="de-DE"/>
              </w:rPr>
            </w:pPr>
            <w:r w:rsidRPr="00E5505C">
              <w:rPr>
                <w:rFonts w:ascii="Arial" w:hAnsi="Arial" w:cs="Arial"/>
                <w:sz w:val="18"/>
                <w:szCs w:val="18"/>
                <w:lang w:val="de-DE"/>
              </w:rPr>
              <w:t>E-mail: klaus.janke@bsu.hamburg.de</w:t>
            </w:r>
          </w:p>
        </w:tc>
      </w:tr>
      <w:tr w:rsidR="0043636A" w:rsidRPr="007C41B2" w:rsidTr="007662B6">
        <w:tc>
          <w:tcPr>
            <w:tcW w:w="4089" w:type="dxa"/>
          </w:tcPr>
          <w:p w:rsidR="00513213" w:rsidRDefault="00513213" w:rsidP="007662B6">
            <w:pPr>
              <w:rPr>
                <w:rFonts w:ascii="Arial" w:hAnsi="Arial" w:cs="Arial"/>
                <w:b/>
                <w:bCs/>
                <w:sz w:val="18"/>
                <w:szCs w:val="18"/>
              </w:rPr>
            </w:pPr>
          </w:p>
          <w:p w:rsidR="0043636A" w:rsidRPr="007C41B2" w:rsidRDefault="0043636A" w:rsidP="007662B6">
            <w:pPr>
              <w:rPr>
                <w:rFonts w:ascii="Arial" w:hAnsi="Arial" w:cs="Arial"/>
                <w:b/>
                <w:bCs/>
                <w:sz w:val="18"/>
                <w:szCs w:val="18"/>
              </w:rPr>
            </w:pPr>
            <w:r w:rsidRPr="007C41B2">
              <w:rPr>
                <w:rFonts w:ascii="Arial" w:hAnsi="Arial" w:cs="Arial"/>
                <w:b/>
                <w:bCs/>
                <w:sz w:val="18"/>
                <w:szCs w:val="18"/>
              </w:rPr>
              <w:t>Advisors</w:t>
            </w:r>
          </w:p>
        </w:tc>
        <w:tc>
          <w:tcPr>
            <w:tcW w:w="4364" w:type="dxa"/>
          </w:tcPr>
          <w:p w:rsidR="0043636A" w:rsidRPr="007C41B2" w:rsidRDefault="0043636A" w:rsidP="007662B6">
            <w:pPr>
              <w:rPr>
                <w:rFonts w:ascii="Arial" w:hAnsi="Arial" w:cs="Arial"/>
                <w:b/>
                <w:bCs/>
                <w:sz w:val="18"/>
                <w:szCs w:val="18"/>
              </w:rPr>
            </w:pPr>
          </w:p>
        </w:tc>
      </w:tr>
      <w:tr w:rsidR="0043636A" w:rsidRPr="007C41B2" w:rsidTr="007662B6">
        <w:tc>
          <w:tcPr>
            <w:tcW w:w="4089" w:type="dxa"/>
          </w:tcPr>
          <w:p w:rsidR="0043636A" w:rsidRPr="007C41B2" w:rsidRDefault="0043636A" w:rsidP="0043636A">
            <w:pPr>
              <w:rPr>
                <w:rFonts w:ascii="Arial" w:hAnsi="Arial" w:cs="Arial"/>
                <w:b/>
                <w:bCs/>
                <w:sz w:val="18"/>
                <w:szCs w:val="18"/>
              </w:rPr>
            </w:pPr>
            <w:r w:rsidRPr="007C41B2">
              <w:rPr>
                <w:rFonts w:ascii="Arial" w:hAnsi="Arial" w:cs="Arial"/>
                <w:b/>
                <w:bCs/>
                <w:sz w:val="18"/>
                <w:szCs w:val="18"/>
              </w:rPr>
              <w:lastRenderedPageBreak/>
              <w:t>Mr Hans-Ulrich Rösner</w:t>
            </w:r>
          </w:p>
          <w:p w:rsidR="000C2DF4" w:rsidRPr="007C41B2" w:rsidRDefault="000C2DF4" w:rsidP="000C2DF4">
            <w:pPr>
              <w:rPr>
                <w:rFonts w:ascii="Arial" w:hAnsi="Arial" w:cs="Arial"/>
                <w:sz w:val="18"/>
                <w:szCs w:val="18"/>
              </w:rPr>
            </w:pPr>
            <w:r w:rsidRPr="007C41B2">
              <w:rPr>
                <w:rFonts w:ascii="Arial" w:hAnsi="Arial" w:cs="Arial"/>
                <w:sz w:val="18"/>
                <w:szCs w:val="18"/>
              </w:rPr>
              <w:t>Wadden Sea Team</w:t>
            </w:r>
          </w:p>
          <w:p w:rsidR="000C2DF4" w:rsidRPr="007C41B2" w:rsidRDefault="000C2DF4" w:rsidP="000C2DF4">
            <w:pPr>
              <w:rPr>
                <w:rFonts w:ascii="Arial" w:hAnsi="Arial" w:cs="Arial"/>
                <w:sz w:val="18"/>
                <w:szCs w:val="18"/>
              </w:rPr>
            </w:pPr>
            <w:r w:rsidRPr="007C41B2">
              <w:rPr>
                <w:rFonts w:ascii="Arial" w:hAnsi="Arial" w:cs="Arial"/>
                <w:sz w:val="18"/>
                <w:szCs w:val="18"/>
              </w:rPr>
              <w:t>WWF – Wadden Sea Office</w:t>
            </w:r>
          </w:p>
          <w:p w:rsidR="000C2DF4" w:rsidRPr="00E5505C" w:rsidRDefault="000C2DF4" w:rsidP="000C2DF4">
            <w:pPr>
              <w:rPr>
                <w:rFonts w:ascii="Arial" w:hAnsi="Arial" w:cs="Arial"/>
                <w:sz w:val="18"/>
                <w:szCs w:val="18"/>
                <w:lang w:val="de-DE"/>
              </w:rPr>
            </w:pPr>
            <w:r w:rsidRPr="00E5505C">
              <w:rPr>
                <w:rFonts w:ascii="Arial" w:hAnsi="Arial" w:cs="Arial"/>
                <w:sz w:val="18"/>
                <w:szCs w:val="18"/>
                <w:lang w:val="de-DE"/>
              </w:rPr>
              <w:t>Hafenstraße 3</w:t>
            </w:r>
          </w:p>
          <w:p w:rsidR="000C2DF4" w:rsidRPr="00E5505C" w:rsidRDefault="000C2DF4" w:rsidP="000C2DF4">
            <w:pPr>
              <w:rPr>
                <w:rFonts w:ascii="Arial" w:hAnsi="Arial" w:cs="Arial"/>
                <w:sz w:val="18"/>
                <w:szCs w:val="18"/>
                <w:lang w:val="de-DE"/>
              </w:rPr>
            </w:pPr>
            <w:r w:rsidRPr="00E5505C">
              <w:rPr>
                <w:rFonts w:ascii="Arial" w:hAnsi="Arial" w:cs="Arial"/>
                <w:sz w:val="18"/>
                <w:szCs w:val="18"/>
                <w:lang w:val="de-DE"/>
              </w:rPr>
              <w:t xml:space="preserve">D - 25813 Husum </w:t>
            </w:r>
          </w:p>
          <w:p w:rsidR="000C2DF4" w:rsidRPr="00E5505C" w:rsidRDefault="000C2DF4" w:rsidP="000C2DF4">
            <w:pPr>
              <w:rPr>
                <w:rFonts w:ascii="Arial" w:hAnsi="Arial" w:cs="Arial"/>
                <w:sz w:val="18"/>
                <w:szCs w:val="18"/>
                <w:lang w:val="de-DE"/>
              </w:rPr>
            </w:pPr>
            <w:r w:rsidRPr="00E5505C">
              <w:rPr>
                <w:rFonts w:ascii="Arial" w:hAnsi="Arial" w:cs="Arial"/>
                <w:sz w:val="18"/>
                <w:szCs w:val="18"/>
                <w:lang w:val="de-DE"/>
              </w:rPr>
              <w:t xml:space="preserve">Phone: </w:t>
            </w:r>
            <w:r w:rsidRPr="00E5505C">
              <w:rPr>
                <w:rFonts w:ascii="Arial" w:hAnsi="Arial" w:cs="Arial"/>
                <w:sz w:val="18"/>
                <w:szCs w:val="18"/>
                <w:lang w:val="de-DE"/>
              </w:rPr>
              <w:tab/>
              <w:t>+49 4841 66 85 51</w:t>
            </w:r>
          </w:p>
          <w:p w:rsidR="000C2DF4" w:rsidRPr="00E5505C" w:rsidRDefault="000C2DF4" w:rsidP="000C2DF4">
            <w:pPr>
              <w:rPr>
                <w:rFonts w:ascii="Arial" w:hAnsi="Arial" w:cs="Arial"/>
                <w:sz w:val="18"/>
                <w:szCs w:val="18"/>
                <w:lang w:val="de-DE"/>
              </w:rPr>
            </w:pPr>
            <w:r w:rsidRPr="00E5505C">
              <w:rPr>
                <w:rFonts w:ascii="Arial" w:hAnsi="Arial" w:cs="Arial"/>
                <w:sz w:val="18"/>
                <w:szCs w:val="18"/>
                <w:lang w:val="de-DE"/>
              </w:rPr>
              <w:t xml:space="preserve">Mobile: </w:t>
            </w:r>
            <w:r w:rsidRPr="00E5505C">
              <w:rPr>
                <w:rFonts w:ascii="Arial" w:hAnsi="Arial" w:cs="Arial"/>
                <w:sz w:val="18"/>
                <w:szCs w:val="18"/>
                <w:lang w:val="de-DE"/>
              </w:rPr>
              <w:tab/>
              <w:t>+49 151 122 90 848</w:t>
            </w:r>
          </w:p>
          <w:p w:rsidR="0043636A" w:rsidRPr="00E5505C" w:rsidRDefault="000C2DF4" w:rsidP="007662B6">
            <w:pPr>
              <w:rPr>
                <w:rFonts w:ascii="Arial" w:hAnsi="Arial" w:cs="Arial"/>
                <w:b/>
                <w:bCs/>
                <w:sz w:val="18"/>
                <w:szCs w:val="18"/>
                <w:lang w:val="de-DE"/>
              </w:rPr>
            </w:pPr>
            <w:r w:rsidRPr="00E5505C">
              <w:rPr>
                <w:rFonts w:ascii="Arial" w:hAnsi="Arial" w:cs="Arial"/>
                <w:sz w:val="18"/>
                <w:szCs w:val="18"/>
                <w:lang w:val="de-DE"/>
              </w:rPr>
              <w:t>E-mail: wwf.husumr@mac.com</w:t>
            </w:r>
          </w:p>
        </w:tc>
        <w:tc>
          <w:tcPr>
            <w:tcW w:w="4364" w:type="dxa"/>
          </w:tcPr>
          <w:p w:rsidR="0043636A" w:rsidRPr="007C41B2" w:rsidRDefault="0043636A" w:rsidP="007662B6">
            <w:pPr>
              <w:rPr>
                <w:rFonts w:ascii="Arial" w:hAnsi="Arial" w:cs="Arial"/>
                <w:b/>
                <w:bCs/>
                <w:sz w:val="18"/>
                <w:szCs w:val="18"/>
              </w:rPr>
            </w:pPr>
            <w:r w:rsidRPr="007C41B2">
              <w:rPr>
                <w:rFonts w:ascii="Arial" w:hAnsi="Arial" w:cs="Arial"/>
                <w:b/>
                <w:bCs/>
                <w:sz w:val="18"/>
                <w:szCs w:val="18"/>
              </w:rPr>
              <w:t>Mr Herman Verheij</w:t>
            </w:r>
          </w:p>
          <w:p w:rsidR="0043636A" w:rsidRPr="007C41B2" w:rsidRDefault="0043636A" w:rsidP="007662B6">
            <w:pPr>
              <w:rPr>
                <w:rFonts w:ascii="Arial" w:hAnsi="Arial" w:cs="Arial"/>
                <w:sz w:val="18"/>
                <w:szCs w:val="18"/>
              </w:rPr>
            </w:pPr>
            <w:r w:rsidRPr="007C41B2">
              <w:rPr>
                <w:rFonts w:ascii="Arial" w:hAnsi="Arial" w:cs="Arial"/>
                <w:sz w:val="18"/>
                <w:szCs w:val="18"/>
              </w:rPr>
              <w:t xml:space="preserve">Wadden Sea Team </w:t>
            </w:r>
          </w:p>
          <w:p w:rsidR="0043636A" w:rsidRPr="007C41B2" w:rsidRDefault="0043636A" w:rsidP="007662B6">
            <w:pPr>
              <w:rPr>
                <w:rFonts w:ascii="Arial" w:hAnsi="Arial" w:cs="Arial"/>
                <w:sz w:val="18"/>
                <w:szCs w:val="18"/>
              </w:rPr>
            </w:pPr>
            <w:r w:rsidRPr="007C41B2">
              <w:rPr>
                <w:rFonts w:ascii="Arial" w:hAnsi="Arial" w:cs="Arial"/>
                <w:sz w:val="18"/>
                <w:szCs w:val="18"/>
              </w:rPr>
              <w:t>Wadden Society</w:t>
            </w:r>
          </w:p>
          <w:p w:rsidR="0043636A" w:rsidRPr="007C41B2" w:rsidRDefault="0043636A" w:rsidP="007662B6">
            <w:pPr>
              <w:rPr>
                <w:rFonts w:ascii="Arial" w:hAnsi="Arial" w:cs="Arial"/>
                <w:sz w:val="18"/>
                <w:szCs w:val="18"/>
              </w:rPr>
            </w:pPr>
            <w:r w:rsidRPr="007C41B2">
              <w:rPr>
                <w:rFonts w:ascii="Arial" w:hAnsi="Arial" w:cs="Arial"/>
                <w:sz w:val="18"/>
                <w:szCs w:val="18"/>
              </w:rPr>
              <w:t xml:space="preserve">PO Box  90 </w:t>
            </w:r>
          </w:p>
          <w:p w:rsidR="0043636A" w:rsidRPr="007C41B2" w:rsidRDefault="0043636A" w:rsidP="007662B6">
            <w:pPr>
              <w:rPr>
                <w:rFonts w:ascii="Arial" w:hAnsi="Arial" w:cs="Arial"/>
                <w:sz w:val="18"/>
                <w:szCs w:val="18"/>
              </w:rPr>
            </w:pPr>
            <w:r w:rsidRPr="007C41B2">
              <w:rPr>
                <w:rFonts w:ascii="Arial" w:hAnsi="Arial" w:cs="Arial"/>
                <w:sz w:val="18"/>
                <w:szCs w:val="18"/>
              </w:rPr>
              <w:t xml:space="preserve">NL - 8860 AB Harlingen </w:t>
            </w:r>
          </w:p>
          <w:p w:rsidR="0043636A" w:rsidRPr="007C41B2" w:rsidRDefault="0043636A" w:rsidP="007662B6">
            <w:pPr>
              <w:rPr>
                <w:rFonts w:ascii="Arial" w:hAnsi="Arial" w:cs="Arial"/>
                <w:sz w:val="18"/>
                <w:szCs w:val="18"/>
              </w:rPr>
            </w:pPr>
            <w:r w:rsidRPr="007C41B2">
              <w:rPr>
                <w:rFonts w:ascii="Arial" w:hAnsi="Arial" w:cs="Arial"/>
                <w:sz w:val="18"/>
                <w:szCs w:val="18"/>
              </w:rPr>
              <w:t>Phone: +31 51 749 3640</w:t>
            </w:r>
          </w:p>
          <w:p w:rsidR="0043636A" w:rsidRPr="007C41B2" w:rsidRDefault="0043636A" w:rsidP="007662B6">
            <w:pPr>
              <w:rPr>
                <w:rFonts w:ascii="Arial" w:hAnsi="Arial" w:cs="Arial"/>
                <w:sz w:val="18"/>
                <w:szCs w:val="18"/>
              </w:rPr>
            </w:pPr>
            <w:r w:rsidRPr="007C41B2">
              <w:rPr>
                <w:rFonts w:ascii="Arial" w:hAnsi="Arial" w:cs="Arial"/>
                <w:sz w:val="18"/>
                <w:szCs w:val="18"/>
              </w:rPr>
              <w:t>Mobile: +31 6 13 54 9964</w:t>
            </w:r>
          </w:p>
          <w:p w:rsidR="0043636A" w:rsidRPr="007C41B2" w:rsidRDefault="0043636A" w:rsidP="007662B6">
            <w:pPr>
              <w:rPr>
                <w:rFonts w:ascii="Arial" w:hAnsi="Arial" w:cs="Arial"/>
                <w:sz w:val="18"/>
                <w:szCs w:val="18"/>
              </w:rPr>
            </w:pPr>
            <w:r w:rsidRPr="007C41B2">
              <w:rPr>
                <w:rFonts w:ascii="Arial" w:hAnsi="Arial" w:cs="Arial"/>
                <w:sz w:val="18"/>
                <w:szCs w:val="18"/>
              </w:rPr>
              <w:t xml:space="preserve">E-mail: </w:t>
            </w:r>
            <w:hyperlink r:id="rId15" w:history="1">
              <w:r w:rsidRPr="007C41B2">
                <w:rPr>
                  <w:rFonts w:ascii="Arial" w:hAnsi="Arial" w:cs="Arial"/>
                  <w:sz w:val="18"/>
                  <w:szCs w:val="18"/>
                </w:rPr>
                <w:t>verheij@waddenvereniging.nl</w:t>
              </w:r>
            </w:hyperlink>
          </w:p>
        </w:tc>
      </w:tr>
      <w:tr w:rsidR="0043636A" w:rsidRPr="007C41B2" w:rsidTr="007662B6">
        <w:tc>
          <w:tcPr>
            <w:tcW w:w="4089" w:type="dxa"/>
          </w:tcPr>
          <w:p w:rsidR="0043636A" w:rsidRPr="007C41B2" w:rsidRDefault="0043636A" w:rsidP="0043636A">
            <w:pPr>
              <w:rPr>
                <w:rFonts w:ascii="Arial" w:hAnsi="Arial" w:cs="Arial"/>
                <w:b/>
                <w:bCs/>
                <w:sz w:val="18"/>
                <w:szCs w:val="18"/>
              </w:rPr>
            </w:pPr>
            <w:r w:rsidRPr="007C41B2">
              <w:rPr>
                <w:rFonts w:ascii="Arial" w:hAnsi="Arial" w:cs="Arial"/>
                <w:b/>
                <w:bCs/>
                <w:sz w:val="18"/>
                <w:szCs w:val="18"/>
              </w:rPr>
              <w:t>Mr Albert de Hoop</w:t>
            </w:r>
          </w:p>
          <w:p w:rsidR="000C2DF4" w:rsidRPr="007C41B2" w:rsidRDefault="000C2DF4" w:rsidP="000C2DF4">
            <w:pPr>
              <w:rPr>
                <w:rFonts w:ascii="Arial" w:hAnsi="Arial" w:cs="Arial"/>
                <w:sz w:val="18"/>
                <w:szCs w:val="18"/>
              </w:rPr>
            </w:pPr>
            <w:r w:rsidRPr="007C41B2">
              <w:rPr>
                <w:rFonts w:ascii="Arial" w:hAnsi="Arial" w:cs="Arial"/>
                <w:sz w:val="18"/>
                <w:szCs w:val="18"/>
              </w:rPr>
              <w:t>WSF Representative</w:t>
            </w:r>
          </w:p>
          <w:p w:rsidR="000C2DF4" w:rsidRPr="007C7C1A" w:rsidRDefault="000C2DF4" w:rsidP="000C2DF4">
            <w:pPr>
              <w:rPr>
                <w:rFonts w:ascii="Arial" w:hAnsi="Arial" w:cs="Arial"/>
                <w:sz w:val="18"/>
                <w:szCs w:val="18"/>
                <w:lang w:val="de-DE"/>
              </w:rPr>
            </w:pPr>
            <w:r w:rsidRPr="007C7C1A">
              <w:rPr>
                <w:rFonts w:ascii="Arial" w:hAnsi="Arial" w:cs="Arial"/>
                <w:sz w:val="18"/>
                <w:szCs w:val="18"/>
                <w:lang w:val="de-DE"/>
              </w:rPr>
              <w:t>Gemeente</w:t>
            </w:r>
            <w:r w:rsidR="00E5505C" w:rsidRPr="007C7C1A">
              <w:rPr>
                <w:rFonts w:ascii="Arial" w:hAnsi="Arial" w:cs="Arial"/>
                <w:sz w:val="18"/>
                <w:szCs w:val="18"/>
                <w:lang w:val="de-DE"/>
              </w:rPr>
              <w:t xml:space="preserve"> </w:t>
            </w:r>
            <w:r w:rsidRPr="007C7C1A">
              <w:rPr>
                <w:rFonts w:ascii="Arial" w:hAnsi="Arial" w:cs="Arial"/>
                <w:sz w:val="18"/>
                <w:szCs w:val="18"/>
                <w:lang w:val="de-DE"/>
              </w:rPr>
              <w:t>Ameland</w:t>
            </w:r>
          </w:p>
          <w:p w:rsidR="000C2DF4" w:rsidRPr="007C7C1A" w:rsidRDefault="000C2DF4" w:rsidP="000C2DF4">
            <w:pPr>
              <w:rPr>
                <w:rFonts w:ascii="Arial" w:hAnsi="Arial" w:cs="Arial"/>
                <w:sz w:val="18"/>
                <w:szCs w:val="18"/>
                <w:lang w:val="de-DE"/>
              </w:rPr>
            </w:pPr>
            <w:r w:rsidRPr="007C7C1A">
              <w:rPr>
                <w:rFonts w:ascii="Arial" w:hAnsi="Arial" w:cs="Arial"/>
                <w:sz w:val="18"/>
                <w:szCs w:val="18"/>
                <w:lang w:val="de-DE"/>
              </w:rPr>
              <w:t>Postbus 22</w:t>
            </w:r>
          </w:p>
          <w:p w:rsidR="000C2DF4" w:rsidRPr="007C7C1A" w:rsidRDefault="000C2DF4" w:rsidP="000C2DF4">
            <w:pPr>
              <w:rPr>
                <w:rFonts w:ascii="Arial" w:hAnsi="Arial" w:cs="Arial"/>
                <w:sz w:val="18"/>
                <w:szCs w:val="18"/>
                <w:lang w:val="de-DE"/>
              </w:rPr>
            </w:pPr>
            <w:r w:rsidRPr="007C7C1A">
              <w:rPr>
                <w:rFonts w:ascii="Arial" w:hAnsi="Arial" w:cs="Arial"/>
                <w:sz w:val="18"/>
                <w:szCs w:val="18"/>
                <w:lang w:val="de-DE"/>
              </w:rPr>
              <w:t>NL-9160 AA Hollum - Ameland</w:t>
            </w:r>
          </w:p>
          <w:p w:rsidR="000C2DF4" w:rsidRPr="007C41B2" w:rsidRDefault="000C2DF4" w:rsidP="000C2DF4">
            <w:pPr>
              <w:rPr>
                <w:rFonts w:ascii="Arial" w:hAnsi="Arial" w:cs="Arial"/>
                <w:sz w:val="18"/>
                <w:szCs w:val="18"/>
              </w:rPr>
            </w:pPr>
            <w:r w:rsidRPr="007C41B2">
              <w:rPr>
                <w:rFonts w:ascii="Arial" w:hAnsi="Arial" w:cs="Arial"/>
                <w:sz w:val="18"/>
                <w:szCs w:val="18"/>
              </w:rPr>
              <w:t>phone: +31 519 5555 501</w:t>
            </w:r>
          </w:p>
          <w:p w:rsidR="000C2DF4" w:rsidRPr="007C41B2" w:rsidRDefault="000C2DF4" w:rsidP="000C2DF4">
            <w:pPr>
              <w:rPr>
                <w:rFonts w:ascii="Arial" w:hAnsi="Arial" w:cs="Arial"/>
                <w:b/>
                <w:bCs/>
                <w:sz w:val="18"/>
                <w:szCs w:val="18"/>
              </w:rPr>
            </w:pPr>
            <w:r w:rsidRPr="007C41B2">
              <w:rPr>
                <w:rFonts w:ascii="Arial" w:hAnsi="Arial" w:cs="Arial"/>
                <w:sz w:val="18"/>
                <w:szCs w:val="18"/>
              </w:rPr>
              <w:t>e-mail: adehoop@ameland.nl</w:t>
            </w:r>
          </w:p>
        </w:tc>
        <w:tc>
          <w:tcPr>
            <w:tcW w:w="4364" w:type="dxa"/>
          </w:tcPr>
          <w:p w:rsidR="0043636A" w:rsidRPr="007C41B2" w:rsidRDefault="0043636A" w:rsidP="007662B6">
            <w:pPr>
              <w:rPr>
                <w:rFonts w:ascii="Arial" w:hAnsi="Arial" w:cs="Arial"/>
                <w:b/>
                <w:bCs/>
                <w:sz w:val="18"/>
                <w:szCs w:val="18"/>
              </w:rPr>
            </w:pPr>
          </w:p>
        </w:tc>
      </w:tr>
      <w:tr w:rsidR="0043636A" w:rsidRPr="007C41B2" w:rsidTr="007662B6">
        <w:tc>
          <w:tcPr>
            <w:tcW w:w="4089" w:type="dxa"/>
          </w:tcPr>
          <w:p w:rsidR="0043636A" w:rsidRPr="007C41B2" w:rsidRDefault="0043636A" w:rsidP="007662B6">
            <w:pPr>
              <w:rPr>
                <w:rFonts w:ascii="Arial" w:hAnsi="Arial" w:cs="Arial"/>
                <w:b/>
                <w:bCs/>
                <w:sz w:val="18"/>
                <w:szCs w:val="18"/>
              </w:rPr>
            </w:pPr>
            <w:r w:rsidRPr="007C41B2">
              <w:rPr>
                <w:rFonts w:ascii="Arial" w:hAnsi="Arial" w:cs="Arial"/>
                <w:b/>
                <w:bCs/>
                <w:sz w:val="18"/>
                <w:szCs w:val="18"/>
              </w:rPr>
              <w:t>Secretariat</w:t>
            </w:r>
          </w:p>
        </w:tc>
        <w:tc>
          <w:tcPr>
            <w:tcW w:w="4364" w:type="dxa"/>
          </w:tcPr>
          <w:p w:rsidR="0043636A" w:rsidRPr="007C41B2" w:rsidRDefault="0043636A" w:rsidP="007662B6">
            <w:pPr>
              <w:rPr>
                <w:rFonts w:ascii="Arial" w:hAnsi="Arial" w:cs="Arial"/>
                <w:b/>
                <w:bCs/>
                <w:sz w:val="18"/>
                <w:szCs w:val="18"/>
              </w:rPr>
            </w:pPr>
          </w:p>
        </w:tc>
      </w:tr>
      <w:tr w:rsidR="0043636A" w:rsidRPr="007C41B2" w:rsidTr="007662B6">
        <w:trPr>
          <w:trHeight w:val="424"/>
        </w:trPr>
        <w:tc>
          <w:tcPr>
            <w:tcW w:w="8453" w:type="dxa"/>
            <w:gridSpan w:val="2"/>
          </w:tcPr>
          <w:p w:rsidR="0043636A" w:rsidRPr="007C41B2" w:rsidRDefault="0043636A" w:rsidP="007662B6">
            <w:pPr>
              <w:rPr>
                <w:rFonts w:ascii="Arial" w:hAnsi="Arial" w:cs="Arial"/>
                <w:b/>
                <w:bCs/>
                <w:sz w:val="18"/>
                <w:szCs w:val="18"/>
              </w:rPr>
            </w:pPr>
            <w:r w:rsidRPr="007C41B2">
              <w:rPr>
                <w:rFonts w:ascii="Arial" w:hAnsi="Arial" w:cs="Arial"/>
                <w:b/>
                <w:bCs/>
                <w:sz w:val="18"/>
                <w:szCs w:val="18"/>
              </w:rPr>
              <w:t>Jens Enemark, secretary</w:t>
            </w:r>
          </w:p>
          <w:p w:rsidR="0043636A" w:rsidRPr="007C41B2" w:rsidRDefault="0043636A" w:rsidP="007662B6">
            <w:pPr>
              <w:rPr>
                <w:rFonts w:ascii="Arial" w:hAnsi="Arial" w:cs="Arial"/>
                <w:b/>
                <w:bCs/>
                <w:sz w:val="18"/>
                <w:szCs w:val="18"/>
              </w:rPr>
            </w:pPr>
            <w:r w:rsidRPr="007C41B2">
              <w:rPr>
                <w:rFonts w:ascii="Arial" w:hAnsi="Arial" w:cs="Arial"/>
                <w:b/>
                <w:bCs/>
                <w:sz w:val="18"/>
                <w:szCs w:val="18"/>
              </w:rPr>
              <w:t>Folkert de Jong</w:t>
            </w:r>
          </w:p>
          <w:p w:rsidR="0043636A" w:rsidRPr="007C41B2" w:rsidRDefault="0043636A" w:rsidP="007662B6">
            <w:pPr>
              <w:rPr>
                <w:rFonts w:ascii="Arial" w:hAnsi="Arial" w:cs="Arial"/>
                <w:b/>
                <w:bCs/>
                <w:sz w:val="18"/>
                <w:szCs w:val="18"/>
              </w:rPr>
            </w:pPr>
          </w:p>
        </w:tc>
      </w:tr>
    </w:tbl>
    <w:p w:rsidR="0043636A" w:rsidRPr="007C41B2" w:rsidRDefault="0043636A" w:rsidP="0043636A">
      <w:pPr>
        <w:rPr>
          <w:rFonts w:ascii="Arial" w:hAnsi="Arial" w:cs="Arial"/>
          <w:sz w:val="18"/>
          <w:szCs w:val="18"/>
        </w:rPr>
      </w:pPr>
    </w:p>
    <w:p w:rsidR="0043636A" w:rsidRPr="007C41B2" w:rsidRDefault="0043636A" w:rsidP="0043636A">
      <w:pPr>
        <w:rPr>
          <w:rFonts w:ascii="Arial" w:hAnsi="Arial" w:cs="Arial"/>
          <w:sz w:val="20"/>
          <w:szCs w:val="20"/>
        </w:rPr>
      </w:pPr>
    </w:p>
    <w:p w:rsidR="0043636A" w:rsidRPr="007C41B2" w:rsidRDefault="0043636A" w:rsidP="0043636A">
      <w:pPr>
        <w:rPr>
          <w:rFonts w:ascii="Arial" w:hAnsi="Arial" w:cs="Arial"/>
          <w:b/>
          <w:bCs/>
          <w:sz w:val="20"/>
          <w:szCs w:val="20"/>
        </w:rPr>
      </w:pPr>
      <w:r w:rsidRPr="007C41B2">
        <w:rPr>
          <w:rFonts w:ascii="Arial" w:hAnsi="Arial" w:cs="Arial"/>
          <w:b/>
          <w:bCs/>
          <w:sz w:val="20"/>
          <w:szCs w:val="20"/>
        </w:rPr>
        <w:t>Supporting Staff</w:t>
      </w:r>
    </w:p>
    <w:p w:rsidR="0043636A" w:rsidRPr="007C41B2" w:rsidRDefault="0043636A" w:rsidP="0043636A">
      <w:pPr>
        <w:rPr>
          <w:rFonts w:ascii="Arial" w:hAnsi="Arial" w:cs="Arial"/>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8"/>
        <w:gridCol w:w="4363"/>
      </w:tblGrid>
      <w:tr w:rsidR="0043636A" w:rsidRPr="007C41B2" w:rsidTr="007662B6">
        <w:tc>
          <w:tcPr>
            <w:tcW w:w="4088" w:type="dxa"/>
          </w:tcPr>
          <w:p w:rsidR="0043636A" w:rsidRPr="007C41B2" w:rsidRDefault="0043636A" w:rsidP="007662B6">
            <w:pPr>
              <w:rPr>
                <w:rFonts w:ascii="Arial" w:hAnsi="Arial" w:cs="Arial"/>
                <w:b/>
                <w:bCs/>
                <w:sz w:val="18"/>
                <w:szCs w:val="18"/>
              </w:rPr>
            </w:pPr>
            <w:r w:rsidRPr="007C41B2">
              <w:rPr>
                <w:rFonts w:ascii="Arial" w:hAnsi="Arial" w:cs="Arial"/>
                <w:b/>
                <w:bCs/>
                <w:sz w:val="18"/>
                <w:szCs w:val="18"/>
              </w:rPr>
              <w:t>Ms Stefanie Hedtkamp</w:t>
            </w:r>
          </w:p>
          <w:p w:rsidR="0043636A" w:rsidRPr="007C41B2" w:rsidRDefault="0043636A" w:rsidP="007662B6">
            <w:pPr>
              <w:rPr>
                <w:rFonts w:ascii="Arial" w:hAnsi="Arial" w:cs="Arial"/>
                <w:sz w:val="18"/>
                <w:szCs w:val="18"/>
              </w:rPr>
            </w:pPr>
            <w:r w:rsidRPr="007C41B2">
              <w:rPr>
                <w:rFonts w:ascii="Arial" w:hAnsi="Arial" w:cs="Arial"/>
                <w:sz w:val="18"/>
                <w:szCs w:val="18"/>
              </w:rPr>
              <w:t>Federal Ministry for the Environment, Nature Protection and Nuclear Safety  (BMU)</w:t>
            </w:r>
          </w:p>
          <w:p w:rsidR="0043636A" w:rsidRPr="007C41B2" w:rsidRDefault="0043636A" w:rsidP="007662B6">
            <w:pPr>
              <w:rPr>
                <w:rFonts w:ascii="Arial" w:hAnsi="Arial" w:cs="Arial"/>
                <w:sz w:val="18"/>
                <w:szCs w:val="18"/>
              </w:rPr>
            </w:pPr>
            <w:r w:rsidRPr="007C41B2">
              <w:rPr>
                <w:rFonts w:ascii="Arial" w:hAnsi="Arial" w:cs="Arial"/>
                <w:sz w:val="18"/>
                <w:szCs w:val="18"/>
              </w:rPr>
              <w:t>Habitat Protection, Natura 2000 and Marine Nature Conservation</w:t>
            </w:r>
            <w:r w:rsidRPr="007C41B2">
              <w:rPr>
                <w:rFonts w:ascii="Arial" w:hAnsi="Arial" w:cs="Arial"/>
                <w:sz w:val="18"/>
                <w:szCs w:val="18"/>
              </w:rPr>
              <w:br/>
              <w:t xml:space="preserve">Robert-Schuman-Platz 3  </w:t>
            </w:r>
          </w:p>
          <w:p w:rsidR="0043636A" w:rsidRPr="007C41B2" w:rsidRDefault="0043636A" w:rsidP="007662B6">
            <w:pPr>
              <w:rPr>
                <w:rFonts w:ascii="Arial" w:hAnsi="Arial" w:cs="Arial"/>
                <w:sz w:val="18"/>
                <w:szCs w:val="18"/>
              </w:rPr>
            </w:pPr>
            <w:r w:rsidRPr="007C41B2">
              <w:rPr>
                <w:rFonts w:ascii="Arial" w:hAnsi="Arial" w:cs="Arial"/>
                <w:sz w:val="18"/>
                <w:szCs w:val="18"/>
              </w:rPr>
              <w:t xml:space="preserve">D - 53175 Bonn </w:t>
            </w:r>
          </w:p>
          <w:p w:rsidR="0043636A" w:rsidRPr="007C41B2" w:rsidRDefault="0043636A" w:rsidP="007662B6">
            <w:pPr>
              <w:rPr>
                <w:rFonts w:ascii="Arial" w:hAnsi="Arial" w:cs="Arial"/>
                <w:sz w:val="18"/>
                <w:szCs w:val="18"/>
              </w:rPr>
            </w:pPr>
            <w:r w:rsidRPr="007C41B2">
              <w:rPr>
                <w:rFonts w:ascii="Arial" w:hAnsi="Arial" w:cs="Arial"/>
                <w:sz w:val="18"/>
                <w:szCs w:val="18"/>
              </w:rPr>
              <w:t xml:space="preserve">phone: +49 (0) 228 99 305 2629 </w:t>
            </w:r>
          </w:p>
          <w:p w:rsidR="0043636A" w:rsidRPr="007C41B2" w:rsidRDefault="0043636A" w:rsidP="007662B6">
            <w:pPr>
              <w:rPr>
                <w:rFonts w:ascii="Arial" w:hAnsi="Arial" w:cs="Arial"/>
                <w:sz w:val="18"/>
                <w:szCs w:val="18"/>
              </w:rPr>
            </w:pPr>
            <w:r w:rsidRPr="007C41B2">
              <w:rPr>
                <w:rFonts w:ascii="Arial" w:hAnsi="Arial" w:cs="Arial"/>
                <w:sz w:val="18"/>
                <w:szCs w:val="18"/>
              </w:rPr>
              <w:t xml:space="preserve">fax:      +49 (0) 228 99 305 2694 </w:t>
            </w:r>
          </w:p>
          <w:p w:rsidR="0043636A" w:rsidRPr="007C41B2" w:rsidRDefault="0043636A" w:rsidP="007662B6">
            <w:pPr>
              <w:rPr>
                <w:rFonts w:ascii="Arial" w:hAnsi="Arial" w:cs="Arial"/>
                <w:sz w:val="18"/>
                <w:szCs w:val="18"/>
              </w:rPr>
            </w:pPr>
            <w:r w:rsidRPr="007C41B2">
              <w:rPr>
                <w:rFonts w:ascii="Arial" w:hAnsi="Arial" w:cs="Arial"/>
                <w:sz w:val="18"/>
                <w:szCs w:val="18"/>
              </w:rPr>
              <w:t xml:space="preserve">e-mail: </w:t>
            </w:r>
            <w:hyperlink r:id="rId16" w:history="1">
              <w:r w:rsidRPr="007C41B2">
                <w:rPr>
                  <w:rStyle w:val="Hyperlink"/>
                  <w:rFonts w:ascii="Arial" w:hAnsi="Arial" w:cs="Arial"/>
                  <w:sz w:val="18"/>
                  <w:szCs w:val="18"/>
                </w:rPr>
                <w:t>stefanie.hedtkamp@bmu.bund.de</w:t>
              </w:r>
            </w:hyperlink>
          </w:p>
          <w:p w:rsidR="0043636A" w:rsidRPr="007C41B2" w:rsidRDefault="0043636A" w:rsidP="007662B6">
            <w:pPr>
              <w:rPr>
                <w:rFonts w:ascii="Arial" w:hAnsi="Arial" w:cs="Arial"/>
                <w:sz w:val="18"/>
                <w:szCs w:val="18"/>
              </w:rPr>
            </w:pPr>
          </w:p>
        </w:tc>
        <w:tc>
          <w:tcPr>
            <w:tcW w:w="4363" w:type="dxa"/>
          </w:tcPr>
          <w:p w:rsidR="0043636A" w:rsidRPr="00E5505C" w:rsidRDefault="0043636A" w:rsidP="0043636A">
            <w:pPr>
              <w:rPr>
                <w:rFonts w:ascii="Arial" w:hAnsi="Arial" w:cs="Arial"/>
                <w:b/>
                <w:sz w:val="18"/>
                <w:szCs w:val="18"/>
                <w:lang w:val="de-DE"/>
              </w:rPr>
            </w:pPr>
            <w:r w:rsidRPr="00E5505C">
              <w:rPr>
                <w:rFonts w:ascii="Arial" w:hAnsi="Arial" w:cs="Arial"/>
                <w:b/>
                <w:sz w:val="18"/>
                <w:szCs w:val="18"/>
                <w:lang w:val="de-DE"/>
              </w:rPr>
              <w:t>Mr Klaus Koßmagk-Stephan</w:t>
            </w:r>
          </w:p>
          <w:p w:rsidR="000C2DF4" w:rsidRPr="00E5505C" w:rsidRDefault="000C2DF4" w:rsidP="000C2DF4">
            <w:pPr>
              <w:jc w:val="both"/>
              <w:rPr>
                <w:rFonts w:ascii="Arial" w:hAnsi="Arial" w:cs="Arial"/>
                <w:sz w:val="18"/>
                <w:szCs w:val="18"/>
                <w:lang w:val="de-DE"/>
              </w:rPr>
            </w:pPr>
            <w:r w:rsidRPr="00E5505C">
              <w:rPr>
                <w:rFonts w:ascii="Arial" w:hAnsi="Arial" w:cs="Arial"/>
                <w:sz w:val="18"/>
                <w:szCs w:val="18"/>
                <w:lang w:val="de-DE"/>
              </w:rPr>
              <w:t>Landesbetrieb für Küstenschutz, Nationalpark und Meeresschutz Schleswig-Holstein</w:t>
            </w:r>
          </w:p>
          <w:p w:rsidR="000C2DF4" w:rsidRPr="007C41B2" w:rsidRDefault="000C2DF4" w:rsidP="000C2DF4">
            <w:pPr>
              <w:jc w:val="both"/>
              <w:rPr>
                <w:rFonts w:ascii="Arial" w:hAnsi="Arial" w:cs="Arial"/>
                <w:sz w:val="18"/>
                <w:szCs w:val="18"/>
              </w:rPr>
            </w:pPr>
            <w:r w:rsidRPr="007C41B2">
              <w:rPr>
                <w:rFonts w:ascii="Arial" w:hAnsi="Arial" w:cs="Arial"/>
                <w:sz w:val="18"/>
                <w:szCs w:val="18"/>
              </w:rPr>
              <w:t>Schloßgarten 1</w:t>
            </w:r>
          </w:p>
          <w:p w:rsidR="000C2DF4" w:rsidRPr="007C41B2" w:rsidRDefault="000C2DF4" w:rsidP="000C2DF4">
            <w:pPr>
              <w:jc w:val="both"/>
              <w:rPr>
                <w:rFonts w:ascii="Arial" w:hAnsi="Arial" w:cs="Arial"/>
                <w:sz w:val="18"/>
                <w:szCs w:val="18"/>
              </w:rPr>
            </w:pPr>
            <w:r w:rsidRPr="007C41B2">
              <w:rPr>
                <w:rFonts w:ascii="Arial" w:hAnsi="Arial" w:cs="Arial"/>
                <w:sz w:val="18"/>
                <w:szCs w:val="18"/>
              </w:rPr>
              <w:t xml:space="preserve">D 25832 Tönning </w:t>
            </w:r>
          </w:p>
          <w:p w:rsidR="000C2DF4" w:rsidRPr="007C41B2" w:rsidRDefault="000C2DF4" w:rsidP="000C2DF4">
            <w:pPr>
              <w:jc w:val="both"/>
              <w:rPr>
                <w:rFonts w:ascii="Arial" w:hAnsi="Arial" w:cs="Arial"/>
                <w:sz w:val="18"/>
                <w:szCs w:val="18"/>
              </w:rPr>
            </w:pPr>
            <w:r w:rsidRPr="007C41B2">
              <w:rPr>
                <w:rFonts w:ascii="Arial" w:hAnsi="Arial" w:cs="Arial"/>
                <w:sz w:val="18"/>
                <w:szCs w:val="18"/>
              </w:rPr>
              <w:t xml:space="preserve">phone: </w:t>
            </w:r>
            <w:r w:rsidRPr="007C41B2">
              <w:rPr>
                <w:rFonts w:ascii="Arial" w:hAnsi="Arial" w:cs="Arial"/>
                <w:sz w:val="18"/>
                <w:szCs w:val="18"/>
              </w:rPr>
              <w:tab/>
              <w:t xml:space="preserve">+49 (0)4861 616 40 </w:t>
            </w:r>
          </w:p>
          <w:p w:rsidR="000C2DF4" w:rsidRPr="007C41B2" w:rsidRDefault="000C2DF4" w:rsidP="000C2DF4">
            <w:pPr>
              <w:jc w:val="both"/>
              <w:rPr>
                <w:rFonts w:ascii="Arial" w:hAnsi="Arial" w:cs="Arial"/>
                <w:sz w:val="18"/>
                <w:szCs w:val="18"/>
              </w:rPr>
            </w:pPr>
            <w:r w:rsidRPr="007C41B2">
              <w:rPr>
                <w:rFonts w:ascii="Arial" w:hAnsi="Arial" w:cs="Arial"/>
                <w:sz w:val="18"/>
                <w:szCs w:val="18"/>
              </w:rPr>
              <w:t>fax:</w:t>
            </w:r>
            <w:r w:rsidRPr="007C41B2">
              <w:rPr>
                <w:rFonts w:ascii="Arial" w:hAnsi="Arial" w:cs="Arial"/>
                <w:sz w:val="18"/>
                <w:szCs w:val="18"/>
              </w:rPr>
              <w:tab/>
              <w:t xml:space="preserve">+49 (0)4861 616 51 </w:t>
            </w:r>
          </w:p>
          <w:p w:rsidR="000C2DF4" w:rsidRPr="007C41B2" w:rsidRDefault="008B373B" w:rsidP="000C2DF4">
            <w:pPr>
              <w:rPr>
                <w:rFonts w:ascii="Arial" w:hAnsi="Arial" w:cs="Arial"/>
                <w:b/>
                <w:sz w:val="18"/>
                <w:szCs w:val="18"/>
              </w:rPr>
            </w:pPr>
            <w:hyperlink r:id="rId17" w:history="1">
              <w:r w:rsidR="000C2DF4" w:rsidRPr="007C41B2">
                <w:rPr>
                  <w:rStyle w:val="Hyperlink"/>
                  <w:rFonts w:ascii="Arial" w:hAnsi="Arial" w:cs="Arial"/>
                  <w:sz w:val="18"/>
                  <w:szCs w:val="18"/>
                </w:rPr>
                <w:t>Klaus.Kossmagk-Stephan@lkn.landsh.de</w:t>
              </w:r>
            </w:hyperlink>
          </w:p>
        </w:tc>
      </w:tr>
      <w:tr w:rsidR="0043636A" w:rsidRPr="00C56C74" w:rsidTr="007662B6">
        <w:tc>
          <w:tcPr>
            <w:tcW w:w="4088" w:type="dxa"/>
          </w:tcPr>
          <w:p w:rsidR="0043636A" w:rsidRPr="007C41B2" w:rsidRDefault="0043636A" w:rsidP="007662B6">
            <w:pPr>
              <w:rPr>
                <w:rFonts w:ascii="Arial" w:hAnsi="Arial" w:cs="Arial"/>
                <w:sz w:val="18"/>
                <w:szCs w:val="18"/>
              </w:rPr>
            </w:pPr>
            <w:r w:rsidRPr="007C41B2">
              <w:rPr>
                <w:rFonts w:ascii="Arial" w:hAnsi="Arial" w:cs="Arial"/>
                <w:b/>
                <w:sz w:val="18"/>
                <w:szCs w:val="18"/>
              </w:rPr>
              <w:t>Ms Anne Husum Marboe</w:t>
            </w:r>
            <w:r w:rsidRPr="007C41B2">
              <w:rPr>
                <w:rFonts w:ascii="Arial" w:hAnsi="Arial" w:cs="Arial"/>
                <w:sz w:val="18"/>
                <w:szCs w:val="18"/>
              </w:rPr>
              <w:br/>
              <w:t>Danish Ministry of the Environment</w:t>
            </w:r>
          </w:p>
          <w:p w:rsidR="0043636A" w:rsidRPr="00E5505C" w:rsidRDefault="0043636A" w:rsidP="007662B6">
            <w:pPr>
              <w:rPr>
                <w:rFonts w:ascii="Arial" w:hAnsi="Arial" w:cs="Arial"/>
                <w:b/>
                <w:sz w:val="18"/>
                <w:szCs w:val="18"/>
                <w:lang w:val="da-DK"/>
              </w:rPr>
            </w:pPr>
            <w:r w:rsidRPr="00E5505C">
              <w:rPr>
                <w:rFonts w:ascii="Arial" w:hAnsi="Arial" w:cs="Arial"/>
                <w:sz w:val="18"/>
                <w:szCs w:val="18"/>
                <w:lang w:val="da-DK"/>
              </w:rPr>
              <w:t>RibeArealforvaltning</w:t>
            </w:r>
            <w:r w:rsidRPr="00E5505C">
              <w:rPr>
                <w:rFonts w:ascii="Arial" w:hAnsi="Arial" w:cs="Arial"/>
                <w:sz w:val="18"/>
                <w:szCs w:val="18"/>
                <w:lang w:val="da-DK"/>
              </w:rPr>
              <w:br/>
              <w:t xml:space="preserve">Skovridervej 3 </w:t>
            </w:r>
            <w:r w:rsidRPr="00E5505C">
              <w:rPr>
                <w:rFonts w:ascii="Arial" w:hAnsi="Arial" w:cs="Arial"/>
                <w:sz w:val="18"/>
                <w:szCs w:val="18"/>
                <w:lang w:val="da-DK"/>
              </w:rPr>
              <w:br/>
              <w:t xml:space="preserve">DK - 6510 Gram </w:t>
            </w:r>
            <w:r w:rsidRPr="00E5505C">
              <w:rPr>
                <w:rFonts w:ascii="Arial" w:hAnsi="Arial" w:cs="Arial"/>
                <w:sz w:val="18"/>
                <w:szCs w:val="18"/>
                <w:lang w:val="da-DK"/>
              </w:rPr>
              <w:br/>
              <w:t xml:space="preserve">Phone: (+45) 72 54 34 15 </w:t>
            </w:r>
            <w:r w:rsidRPr="00E5505C">
              <w:rPr>
                <w:rFonts w:ascii="Arial" w:hAnsi="Arial" w:cs="Arial"/>
                <w:sz w:val="18"/>
                <w:szCs w:val="18"/>
                <w:lang w:val="da-DK"/>
              </w:rPr>
              <w:br/>
              <w:t xml:space="preserve">Mobile:  (+45) 21 21 55 19 </w:t>
            </w:r>
            <w:r w:rsidRPr="00E5505C">
              <w:rPr>
                <w:rFonts w:ascii="Arial" w:hAnsi="Arial" w:cs="Arial"/>
                <w:sz w:val="18"/>
                <w:szCs w:val="18"/>
                <w:lang w:val="da-DK"/>
              </w:rPr>
              <w:br/>
            </w:r>
            <w:hyperlink r:id="rId18" w:history="1">
              <w:r w:rsidRPr="00E5505C">
                <w:rPr>
                  <w:rFonts w:ascii="Arial" w:hAnsi="Arial" w:cs="Arial"/>
                  <w:sz w:val="18"/>
                  <w:szCs w:val="18"/>
                  <w:lang w:val="da-DK"/>
                </w:rPr>
                <w:t>anhma@nst.dk</w:t>
              </w:r>
            </w:hyperlink>
          </w:p>
        </w:tc>
        <w:tc>
          <w:tcPr>
            <w:tcW w:w="4363" w:type="dxa"/>
          </w:tcPr>
          <w:p w:rsidR="0043636A" w:rsidRPr="00E5505C" w:rsidRDefault="0043636A" w:rsidP="007662B6">
            <w:pPr>
              <w:rPr>
                <w:rFonts w:ascii="Arial" w:hAnsi="Arial" w:cs="Arial"/>
                <w:b/>
                <w:sz w:val="18"/>
                <w:szCs w:val="18"/>
                <w:lang w:val="da-DK"/>
              </w:rPr>
            </w:pPr>
          </w:p>
        </w:tc>
      </w:tr>
      <w:tr w:rsidR="0043636A" w:rsidRPr="002A5D39" w:rsidTr="007662B6">
        <w:tc>
          <w:tcPr>
            <w:tcW w:w="4088" w:type="dxa"/>
          </w:tcPr>
          <w:p w:rsidR="0043636A" w:rsidRPr="007C41B2" w:rsidRDefault="0043636A" w:rsidP="007662B6">
            <w:pPr>
              <w:pStyle w:val="Sprechblasentext"/>
              <w:snapToGrid w:val="0"/>
              <w:rPr>
                <w:rFonts w:ascii="Arial" w:hAnsi="Arial" w:cs="Arial"/>
                <w:b/>
                <w:bCs/>
                <w:sz w:val="18"/>
                <w:szCs w:val="18"/>
              </w:rPr>
            </w:pPr>
            <w:r w:rsidRPr="007C41B2">
              <w:rPr>
                <w:rFonts w:ascii="Arial" w:hAnsi="Arial" w:cs="Arial"/>
                <w:b/>
                <w:bCs/>
                <w:sz w:val="18"/>
                <w:szCs w:val="18"/>
              </w:rPr>
              <w:t xml:space="preserve">Mr Bernard Baerends </w:t>
            </w:r>
          </w:p>
          <w:p w:rsidR="0043636A" w:rsidRPr="007C41B2" w:rsidRDefault="0043636A" w:rsidP="007662B6">
            <w:pPr>
              <w:rPr>
                <w:rFonts w:ascii="Arial" w:hAnsi="Arial" w:cs="Arial"/>
                <w:sz w:val="18"/>
                <w:szCs w:val="18"/>
              </w:rPr>
            </w:pPr>
            <w:r w:rsidRPr="007C41B2">
              <w:rPr>
                <w:rFonts w:ascii="Arial" w:hAnsi="Arial" w:cs="Arial"/>
                <w:sz w:val="18"/>
                <w:szCs w:val="18"/>
              </w:rPr>
              <w:t>Ministry of Economic Affairs,</w:t>
            </w:r>
          </w:p>
          <w:p w:rsidR="0043636A" w:rsidRPr="007C41B2" w:rsidRDefault="0043636A" w:rsidP="007662B6">
            <w:pPr>
              <w:rPr>
                <w:rFonts w:ascii="Arial" w:hAnsi="Arial" w:cs="Arial"/>
                <w:sz w:val="18"/>
                <w:szCs w:val="18"/>
              </w:rPr>
            </w:pPr>
            <w:r w:rsidRPr="007C41B2">
              <w:rPr>
                <w:rFonts w:ascii="Arial" w:hAnsi="Arial" w:cs="Arial"/>
                <w:sz w:val="18"/>
                <w:szCs w:val="18"/>
              </w:rPr>
              <w:t xml:space="preserve">Directorate-General for Nature and Regional Policy </w:t>
            </w:r>
          </w:p>
          <w:p w:rsidR="0043636A" w:rsidRPr="007C41B2" w:rsidRDefault="0043636A" w:rsidP="007662B6">
            <w:pPr>
              <w:rPr>
                <w:rFonts w:ascii="Arial" w:hAnsi="Arial" w:cs="Arial"/>
                <w:sz w:val="18"/>
                <w:szCs w:val="18"/>
              </w:rPr>
            </w:pPr>
            <w:r w:rsidRPr="007C41B2">
              <w:rPr>
                <w:rFonts w:ascii="Arial" w:hAnsi="Arial" w:cs="Arial"/>
                <w:sz w:val="18"/>
                <w:szCs w:val="18"/>
              </w:rPr>
              <w:t>Regional Affairs and Spatial Economic Policy Department</w:t>
            </w:r>
          </w:p>
          <w:p w:rsidR="0043636A" w:rsidRPr="007C41B2" w:rsidRDefault="0043636A" w:rsidP="007662B6">
            <w:pPr>
              <w:rPr>
                <w:rFonts w:ascii="Arial" w:hAnsi="Arial" w:cs="Arial"/>
                <w:sz w:val="18"/>
                <w:szCs w:val="18"/>
              </w:rPr>
            </w:pPr>
            <w:r w:rsidRPr="007C41B2">
              <w:rPr>
                <w:rFonts w:ascii="Arial" w:hAnsi="Arial" w:cs="Arial"/>
                <w:sz w:val="18"/>
                <w:szCs w:val="18"/>
              </w:rPr>
              <w:t xml:space="preserve">Postbus 20401 </w:t>
            </w:r>
          </w:p>
          <w:p w:rsidR="0043636A" w:rsidRPr="007C41B2" w:rsidRDefault="0043636A" w:rsidP="007662B6">
            <w:pPr>
              <w:rPr>
                <w:rFonts w:ascii="Arial" w:hAnsi="Arial" w:cs="Arial"/>
                <w:sz w:val="18"/>
                <w:szCs w:val="18"/>
              </w:rPr>
            </w:pPr>
            <w:r w:rsidRPr="007C41B2">
              <w:rPr>
                <w:rFonts w:ascii="Arial" w:hAnsi="Arial" w:cs="Arial"/>
                <w:sz w:val="18"/>
                <w:szCs w:val="18"/>
              </w:rPr>
              <w:t xml:space="preserve">NL – 2500 EK The Hague </w:t>
            </w:r>
          </w:p>
          <w:p w:rsidR="0043636A" w:rsidRPr="007C41B2" w:rsidRDefault="0043636A" w:rsidP="007662B6">
            <w:pPr>
              <w:rPr>
                <w:rFonts w:ascii="Arial" w:hAnsi="Arial" w:cs="Arial"/>
                <w:sz w:val="18"/>
                <w:szCs w:val="18"/>
              </w:rPr>
            </w:pPr>
            <w:r w:rsidRPr="007C41B2">
              <w:rPr>
                <w:rFonts w:ascii="Arial" w:hAnsi="Arial" w:cs="Arial"/>
                <w:sz w:val="18"/>
                <w:szCs w:val="18"/>
              </w:rPr>
              <w:t xml:space="preserve">Phone : +31 (0)64 85860 58   </w:t>
            </w:r>
          </w:p>
          <w:p w:rsidR="0043636A" w:rsidRPr="00E5505C" w:rsidRDefault="0043636A" w:rsidP="007662B6">
            <w:pPr>
              <w:pStyle w:val="Sprechblasentext"/>
              <w:snapToGrid w:val="0"/>
              <w:rPr>
                <w:rFonts w:ascii="Arial" w:hAnsi="Arial" w:cs="Arial"/>
                <w:b/>
                <w:bCs/>
                <w:sz w:val="18"/>
                <w:szCs w:val="18"/>
                <w:lang w:val="de-DE"/>
              </w:rPr>
            </w:pPr>
            <w:r w:rsidRPr="00E5505C">
              <w:rPr>
                <w:rFonts w:ascii="Arial" w:hAnsi="Arial" w:cs="Arial"/>
                <w:sz w:val="18"/>
                <w:szCs w:val="18"/>
                <w:lang w:val="de-DE"/>
              </w:rPr>
              <w:t>E-mail: b.baerends@minez.nl</w:t>
            </w:r>
          </w:p>
        </w:tc>
        <w:tc>
          <w:tcPr>
            <w:tcW w:w="4363" w:type="dxa"/>
          </w:tcPr>
          <w:p w:rsidR="0043636A" w:rsidRPr="007C41B2" w:rsidRDefault="0043636A" w:rsidP="007662B6">
            <w:pPr>
              <w:rPr>
                <w:rFonts w:ascii="Arial" w:hAnsi="Arial" w:cs="Arial"/>
                <w:b/>
                <w:bCs/>
                <w:sz w:val="18"/>
                <w:szCs w:val="18"/>
              </w:rPr>
            </w:pPr>
            <w:r w:rsidRPr="007C41B2">
              <w:rPr>
                <w:rFonts w:ascii="Arial" w:hAnsi="Arial" w:cs="Arial"/>
                <w:b/>
                <w:bCs/>
                <w:sz w:val="18"/>
                <w:szCs w:val="18"/>
              </w:rPr>
              <w:t>Mr Floris van Bentum</w:t>
            </w:r>
          </w:p>
          <w:p w:rsidR="0043636A" w:rsidRPr="007C41B2" w:rsidRDefault="0043636A" w:rsidP="0043636A">
            <w:pPr>
              <w:rPr>
                <w:rFonts w:ascii="Arial" w:hAnsi="Arial" w:cs="Arial"/>
                <w:sz w:val="18"/>
                <w:szCs w:val="18"/>
              </w:rPr>
            </w:pPr>
            <w:r w:rsidRPr="007C41B2">
              <w:rPr>
                <w:rFonts w:ascii="Arial" w:hAnsi="Arial" w:cs="Arial"/>
                <w:sz w:val="18"/>
                <w:szCs w:val="18"/>
              </w:rPr>
              <w:t>Directorate-General for Public Works and Water Management</w:t>
            </w:r>
          </w:p>
          <w:p w:rsidR="0043636A" w:rsidRPr="007C41B2" w:rsidRDefault="0043636A" w:rsidP="0043636A">
            <w:pPr>
              <w:rPr>
                <w:rFonts w:ascii="Arial" w:hAnsi="Arial" w:cs="Arial"/>
                <w:sz w:val="18"/>
                <w:szCs w:val="18"/>
              </w:rPr>
            </w:pPr>
            <w:r w:rsidRPr="007C41B2">
              <w:rPr>
                <w:rFonts w:ascii="Arial" w:hAnsi="Arial" w:cs="Arial"/>
                <w:sz w:val="18"/>
                <w:szCs w:val="18"/>
              </w:rPr>
              <w:t>Directorate Noord-Nederland</w:t>
            </w:r>
            <w:r w:rsidRPr="007C41B2">
              <w:rPr>
                <w:rFonts w:ascii="Arial" w:hAnsi="Arial" w:cs="Arial"/>
                <w:sz w:val="18"/>
                <w:szCs w:val="18"/>
              </w:rPr>
              <w:br/>
              <w:t xml:space="preserve">PO Box 2301 </w:t>
            </w:r>
          </w:p>
          <w:p w:rsidR="0043636A" w:rsidRPr="00E5505C" w:rsidRDefault="0043636A" w:rsidP="0043636A">
            <w:pPr>
              <w:rPr>
                <w:rFonts w:ascii="Arial" w:hAnsi="Arial" w:cs="Arial"/>
                <w:sz w:val="18"/>
                <w:szCs w:val="18"/>
                <w:lang w:val="de-DE"/>
              </w:rPr>
            </w:pPr>
            <w:r w:rsidRPr="00E5505C">
              <w:rPr>
                <w:rFonts w:ascii="Arial" w:hAnsi="Arial" w:cs="Arial"/>
                <w:sz w:val="18"/>
                <w:szCs w:val="18"/>
                <w:lang w:val="de-DE"/>
              </w:rPr>
              <w:t>NL - 8901 JH Leeuwarden</w:t>
            </w:r>
          </w:p>
          <w:p w:rsidR="0043636A" w:rsidRPr="00E5505C" w:rsidRDefault="0043636A" w:rsidP="0043636A">
            <w:pPr>
              <w:rPr>
                <w:rFonts w:ascii="Arial" w:hAnsi="Arial" w:cs="Arial"/>
                <w:sz w:val="18"/>
                <w:szCs w:val="18"/>
                <w:lang w:val="de-DE"/>
              </w:rPr>
            </w:pPr>
            <w:r w:rsidRPr="00E5505C">
              <w:rPr>
                <w:rFonts w:ascii="Arial" w:hAnsi="Arial" w:cs="Arial"/>
                <w:sz w:val="18"/>
                <w:szCs w:val="18"/>
                <w:lang w:val="de-DE"/>
              </w:rPr>
              <w:t xml:space="preserve">E-mail: </w:t>
            </w:r>
            <w:hyperlink r:id="rId19" w:history="1">
              <w:r w:rsidRPr="00E5505C">
                <w:rPr>
                  <w:rStyle w:val="Hyperlink"/>
                  <w:rFonts w:ascii="Arial" w:hAnsi="Arial" w:cs="Arial"/>
                  <w:sz w:val="18"/>
                  <w:szCs w:val="18"/>
                  <w:lang w:val="de-DE"/>
                </w:rPr>
                <w:t>floris.van.bentum@rws.nl</w:t>
              </w:r>
            </w:hyperlink>
          </w:p>
          <w:p w:rsidR="0043636A" w:rsidRPr="00E5505C" w:rsidRDefault="0043636A" w:rsidP="0043636A">
            <w:pPr>
              <w:rPr>
                <w:rFonts w:ascii="Arial" w:hAnsi="Arial" w:cs="Arial"/>
                <w:sz w:val="18"/>
                <w:szCs w:val="18"/>
                <w:lang w:val="de-DE"/>
              </w:rPr>
            </w:pPr>
          </w:p>
          <w:p w:rsidR="0043636A" w:rsidRPr="00E5505C" w:rsidRDefault="0043636A" w:rsidP="007662B6">
            <w:pPr>
              <w:rPr>
                <w:rFonts w:ascii="Arial" w:hAnsi="Arial" w:cs="Arial"/>
                <w:bCs/>
                <w:sz w:val="18"/>
                <w:szCs w:val="18"/>
                <w:lang w:val="de-DE"/>
              </w:rPr>
            </w:pPr>
          </w:p>
        </w:tc>
      </w:tr>
      <w:tr w:rsidR="0043636A" w:rsidRPr="002A5D39" w:rsidTr="007662B6">
        <w:tc>
          <w:tcPr>
            <w:tcW w:w="4088" w:type="dxa"/>
          </w:tcPr>
          <w:p w:rsidR="0043636A" w:rsidRPr="007C41B2" w:rsidRDefault="0043636A" w:rsidP="007662B6">
            <w:pPr>
              <w:pStyle w:val="Sprechblasentext"/>
              <w:snapToGrid w:val="0"/>
              <w:rPr>
                <w:rFonts w:ascii="Arial" w:hAnsi="Arial" w:cs="Arial"/>
                <w:b/>
                <w:bCs/>
                <w:sz w:val="18"/>
                <w:szCs w:val="18"/>
              </w:rPr>
            </w:pPr>
            <w:r w:rsidRPr="007C41B2">
              <w:rPr>
                <w:rFonts w:ascii="Arial" w:hAnsi="Arial" w:cs="Arial"/>
                <w:b/>
                <w:bCs/>
                <w:sz w:val="18"/>
                <w:szCs w:val="18"/>
              </w:rPr>
              <w:t xml:space="preserve">Ms </w:t>
            </w:r>
            <w:r w:rsidR="00AA056E">
              <w:rPr>
                <w:rFonts w:ascii="Arial" w:hAnsi="Arial" w:cs="Arial"/>
                <w:b/>
                <w:bCs/>
                <w:sz w:val="18"/>
                <w:szCs w:val="18"/>
              </w:rPr>
              <w:t xml:space="preserve">Wietske </w:t>
            </w:r>
            <w:r w:rsidRPr="007C41B2">
              <w:rPr>
                <w:rFonts w:ascii="Arial" w:hAnsi="Arial" w:cs="Arial"/>
                <w:b/>
                <w:bCs/>
                <w:sz w:val="18"/>
                <w:szCs w:val="18"/>
              </w:rPr>
              <w:t>Vel</w:t>
            </w:r>
            <w:r w:rsidR="00105EBE">
              <w:rPr>
                <w:rFonts w:ascii="Arial" w:hAnsi="Arial" w:cs="Arial"/>
                <w:b/>
                <w:bCs/>
                <w:sz w:val="18"/>
                <w:szCs w:val="18"/>
              </w:rPr>
              <w:t>t</w:t>
            </w:r>
            <w:r w:rsidRPr="007C41B2">
              <w:rPr>
                <w:rFonts w:ascii="Arial" w:hAnsi="Arial" w:cs="Arial"/>
                <w:b/>
                <w:bCs/>
                <w:sz w:val="18"/>
                <w:szCs w:val="18"/>
              </w:rPr>
              <w:t>man</w:t>
            </w:r>
          </w:p>
          <w:p w:rsidR="0043636A" w:rsidRDefault="0043636A" w:rsidP="00AA056E">
            <w:pPr>
              <w:pStyle w:val="Sprechblasentext"/>
              <w:snapToGrid w:val="0"/>
              <w:rPr>
                <w:rFonts w:ascii="Arial" w:hAnsi="Arial" w:cs="Arial"/>
                <w:bCs/>
                <w:sz w:val="18"/>
                <w:szCs w:val="18"/>
              </w:rPr>
            </w:pPr>
            <w:r w:rsidRPr="007C41B2">
              <w:rPr>
                <w:rFonts w:ascii="Arial" w:hAnsi="Arial" w:cs="Arial"/>
                <w:bCs/>
                <w:sz w:val="18"/>
                <w:szCs w:val="18"/>
              </w:rPr>
              <w:t>Prov</w:t>
            </w:r>
            <w:r w:rsidR="00AA056E">
              <w:rPr>
                <w:rFonts w:ascii="Arial" w:hAnsi="Arial" w:cs="Arial"/>
                <w:bCs/>
                <w:sz w:val="18"/>
                <w:szCs w:val="18"/>
              </w:rPr>
              <w:t>ince</w:t>
            </w:r>
            <w:r w:rsidRPr="007C41B2">
              <w:rPr>
                <w:rFonts w:ascii="Arial" w:hAnsi="Arial" w:cs="Arial"/>
                <w:bCs/>
                <w:sz w:val="18"/>
                <w:szCs w:val="18"/>
              </w:rPr>
              <w:t xml:space="preserve"> Groningen </w:t>
            </w:r>
          </w:p>
          <w:p w:rsidR="00AA056E" w:rsidRDefault="00AA056E" w:rsidP="00AA056E">
            <w:pPr>
              <w:pStyle w:val="Sprechblasentext"/>
              <w:snapToGrid w:val="0"/>
              <w:rPr>
                <w:rFonts w:ascii="Arial" w:hAnsi="Arial" w:cs="Arial"/>
                <w:bCs/>
                <w:sz w:val="18"/>
                <w:szCs w:val="18"/>
              </w:rPr>
            </w:pPr>
            <w:r w:rsidRPr="00AA056E">
              <w:rPr>
                <w:rFonts w:ascii="Arial" w:hAnsi="Arial" w:cs="Arial"/>
                <w:bCs/>
                <w:sz w:val="18"/>
                <w:szCs w:val="18"/>
              </w:rPr>
              <w:t>+31 (6) 21131039</w:t>
            </w:r>
          </w:p>
          <w:p w:rsidR="00AA056E" w:rsidRPr="00AA056E" w:rsidRDefault="00AA056E" w:rsidP="00AA056E">
            <w:pPr>
              <w:pStyle w:val="Sprechblasentext"/>
              <w:snapToGrid w:val="0"/>
              <w:rPr>
                <w:rFonts w:ascii="Arial" w:hAnsi="Arial" w:cs="Arial"/>
                <w:bCs/>
                <w:sz w:val="18"/>
                <w:szCs w:val="18"/>
                <w:lang w:val="de-DE"/>
              </w:rPr>
            </w:pPr>
            <w:r w:rsidRPr="00AA056E">
              <w:rPr>
                <w:rFonts w:ascii="Arial" w:hAnsi="Arial" w:cs="Arial"/>
                <w:bCs/>
                <w:sz w:val="18"/>
                <w:szCs w:val="18"/>
                <w:lang w:val="de-DE"/>
              </w:rPr>
              <w:t xml:space="preserve">E-mail: </w:t>
            </w:r>
            <w:hyperlink r:id="rId20" w:history="1">
              <w:r w:rsidRPr="00DD77A1">
                <w:rPr>
                  <w:rStyle w:val="Hyperlink"/>
                  <w:rFonts w:ascii="Arial" w:hAnsi="Arial" w:cs="Arial"/>
                  <w:bCs/>
                  <w:sz w:val="18"/>
                  <w:szCs w:val="18"/>
                  <w:lang w:val="de-DE"/>
                </w:rPr>
                <w:t>w.veltman@provinciegroningen.nl</w:t>
              </w:r>
            </w:hyperlink>
          </w:p>
        </w:tc>
        <w:tc>
          <w:tcPr>
            <w:tcW w:w="4363" w:type="dxa"/>
          </w:tcPr>
          <w:p w:rsidR="0043636A" w:rsidRPr="00AA056E" w:rsidRDefault="0043636A" w:rsidP="007662B6">
            <w:pPr>
              <w:rPr>
                <w:rFonts w:ascii="Arial" w:hAnsi="Arial" w:cs="Arial"/>
                <w:b/>
                <w:bCs/>
                <w:sz w:val="18"/>
                <w:szCs w:val="18"/>
                <w:lang w:val="de-DE"/>
              </w:rPr>
            </w:pPr>
          </w:p>
        </w:tc>
      </w:tr>
      <w:tr w:rsidR="0043636A" w:rsidRPr="002A5D39" w:rsidTr="007662B6">
        <w:tc>
          <w:tcPr>
            <w:tcW w:w="4088" w:type="dxa"/>
          </w:tcPr>
          <w:p w:rsidR="0043636A" w:rsidRPr="007C41B2" w:rsidRDefault="0043636A" w:rsidP="007662B6">
            <w:pPr>
              <w:rPr>
                <w:rFonts w:ascii="Arial" w:hAnsi="Arial" w:cs="Arial"/>
                <w:b/>
                <w:bCs/>
                <w:sz w:val="18"/>
                <w:szCs w:val="18"/>
              </w:rPr>
            </w:pPr>
            <w:r w:rsidRPr="007C41B2">
              <w:rPr>
                <w:rFonts w:ascii="Arial" w:hAnsi="Arial" w:cs="Arial"/>
                <w:b/>
                <w:bCs/>
                <w:sz w:val="18"/>
                <w:szCs w:val="18"/>
              </w:rPr>
              <w:t xml:space="preserve">Mr Manfred Vollmer </w:t>
            </w:r>
          </w:p>
          <w:p w:rsidR="0043636A" w:rsidRPr="007C41B2" w:rsidRDefault="0043636A" w:rsidP="007662B6">
            <w:pPr>
              <w:rPr>
                <w:rFonts w:ascii="Arial" w:hAnsi="Arial" w:cs="Arial"/>
                <w:sz w:val="18"/>
                <w:szCs w:val="18"/>
              </w:rPr>
            </w:pPr>
            <w:r w:rsidRPr="007C41B2">
              <w:rPr>
                <w:rFonts w:ascii="Arial" w:hAnsi="Arial" w:cs="Arial"/>
                <w:sz w:val="18"/>
                <w:szCs w:val="18"/>
              </w:rPr>
              <w:t>Wadden Sea Forum</w:t>
            </w:r>
          </w:p>
          <w:p w:rsidR="0043636A" w:rsidRPr="007C41B2" w:rsidRDefault="0043636A" w:rsidP="007662B6">
            <w:pPr>
              <w:rPr>
                <w:rFonts w:ascii="Arial" w:hAnsi="Arial" w:cs="Arial"/>
                <w:sz w:val="18"/>
                <w:szCs w:val="18"/>
              </w:rPr>
            </w:pPr>
            <w:r w:rsidRPr="007C41B2">
              <w:rPr>
                <w:rFonts w:ascii="Arial" w:hAnsi="Arial" w:cs="Arial"/>
                <w:sz w:val="18"/>
                <w:szCs w:val="18"/>
              </w:rPr>
              <w:t>Virchowstr. 1</w:t>
            </w:r>
          </w:p>
          <w:p w:rsidR="0043636A" w:rsidRPr="007C41B2" w:rsidRDefault="0043636A" w:rsidP="007662B6">
            <w:pPr>
              <w:rPr>
                <w:rFonts w:ascii="Arial" w:hAnsi="Arial" w:cs="Arial"/>
                <w:sz w:val="18"/>
                <w:szCs w:val="18"/>
              </w:rPr>
            </w:pPr>
            <w:r w:rsidRPr="007C41B2">
              <w:rPr>
                <w:rFonts w:ascii="Arial" w:hAnsi="Arial" w:cs="Arial"/>
                <w:sz w:val="18"/>
                <w:szCs w:val="18"/>
              </w:rPr>
              <w:t xml:space="preserve">D – 26382 Wilhelmshaven </w:t>
            </w:r>
          </w:p>
          <w:p w:rsidR="0043636A" w:rsidRPr="007C41B2" w:rsidRDefault="0043636A" w:rsidP="007662B6">
            <w:pPr>
              <w:rPr>
                <w:rFonts w:ascii="Arial" w:hAnsi="Arial" w:cs="Arial"/>
                <w:sz w:val="18"/>
                <w:szCs w:val="18"/>
              </w:rPr>
            </w:pPr>
            <w:r w:rsidRPr="007C41B2">
              <w:rPr>
                <w:rFonts w:ascii="Arial" w:hAnsi="Arial" w:cs="Arial"/>
                <w:sz w:val="18"/>
                <w:szCs w:val="18"/>
              </w:rPr>
              <w:t>Phone: +49 4421 9108 18</w:t>
            </w:r>
          </w:p>
          <w:p w:rsidR="0043636A" w:rsidRPr="00AB3C46" w:rsidRDefault="0043636A" w:rsidP="007662B6">
            <w:pPr>
              <w:rPr>
                <w:rFonts w:ascii="Arial" w:hAnsi="Arial" w:cs="Arial"/>
                <w:sz w:val="18"/>
                <w:szCs w:val="18"/>
              </w:rPr>
            </w:pPr>
            <w:r w:rsidRPr="00AB3C46">
              <w:rPr>
                <w:rFonts w:ascii="Arial" w:hAnsi="Arial" w:cs="Arial"/>
                <w:sz w:val="18"/>
                <w:szCs w:val="18"/>
              </w:rPr>
              <w:t>Fax: +49 4421 910830</w:t>
            </w:r>
          </w:p>
          <w:p w:rsidR="0043636A" w:rsidRPr="00E5505C" w:rsidRDefault="0043636A" w:rsidP="007662B6">
            <w:pPr>
              <w:pStyle w:val="Sprechblasentext"/>
              <w:snapToGrid w:val="0"/>
              <w:rPr>
                <w:rFonts w:ascii="Arial" w:hAnsi="Arial" w:cs="Arial"/>
                <w:sz w:val="18"/>
                <w:szCs w:val="18"/>
                <w:lang w:val="de-DE"/>
              </w:rPr>
            </w:pPr>
            <w:r w:rsidRPr="00E5505C">
              <w:rPr>
                <w:rFonts w:ascii="Arial" w:hAnsi="Arial" w:cs="Arial"/>
                <w:sz w:val="18"/>
                <w:szCs w:val="18"/>
                <w:lang w:val="de-DE"/>
              </w:rPr>
              <w:t>E-mail: vollmer@waddensea-forum.org</w:t>
            </w:r>
          </w:p>
        </w:tc>
        <w:tc>
          <w:tcPr>
            <w:tcW w:w="4363" w:type="dxa"/>
          </w:tcPr>
          <w:p w:rsidR="0043636A" w:rsidRPr="00E5505C" w:rsidRDefault="0043636A" w:rsidP="007662B6">
            <w:pPr>
              <w:rPr>
                <w:rFonts w:ascii="Arial" w:hAnsi="Arial" w:cs="Arial"/>
                <w:b/>
                <w:bCs/>
                <w:sz w:val="18"/>
                <w:szCs w:val="18"/>
                <w:lang w:val="de-DE"/>
              </w:rPr>
            </w:pPr>
          </w:p>
        </w:tc>
      </w:tr>
    </w:tbl>
    <w:p w:rsidR="0043636A" w:rsidRPr="00E5505C" w:rsidRDefault="0043636A" w:rsidP="0043636A">
      <w:pPr>
        <w:rPr>
          <w:rFonts w:ascii="Arial" w:hAnsi="Arial" w:cs="Arial"/>
          <w:sz w:val="20"/>
          <w:szCs w:val="20"/>
          <w:lang w:val="de-DE"/>
        </w:rPr>
      </w:pPr>
    </w:p>
    <w:p w:rsidR="0043636A" w:rsidRPr="00E5505C" w:rsidRDefault="0043636A" w:rsidP="0043636A">
      <w:pPr>
        <w:rPr>
          <w:rFonts w:ascii="Arial" w:hAnsi="Arial" w:cs="Arial"/>
          <w:sz w:val="20"/>
          <w:szCs w:val="20"/>
          <w:lang w:val="de-DE"/>
        </w:rPr>
      </w:pPr>
    </w:p>
    <w:p w:rsidR="0043636A" w:rsidRPr="00E5505C" w:rsidRDefault="0043636A" w:rsidP="0043636A">
      <w:pPr>
        <w:rPr>
          <w:rFonts w:ascii="Arial" w:hAnsi="Arial" w:cs="Arial"/>
          <w:sz w:val="22"/>
          <w:szCs w:val="22"/>
          <w:lang w:val="de-DE"/>
        </w:rPr>
      </w:pPr>
      <w:r w:rsidRPr="00E5505C">
        <w:rPr>
          <w:rFonts w:ascii="Arial" w:hAnsi="Arial" w:cs="Arial"/>
          <w:sz w:val="22"/>
          <w:szCs w:val="22"/>
          <w:lang w:val="de-DE"/>
        </w:rPr>
        <w:br w:type="page"/>
      </w:r>
    </w:p>
    <w:p w:rsidR="0043636A" w:rsidRPr="007C41B2" w:rsidRDefault="0043636A" w:rsidP="0043636A">
      <w:pPr>
        <w:jc w:val="right"/>
        <w:rPr>
          <w:rFonts w:ascii="Arial" w:hAnsi="Arial" w:cs="Arial"/>
          <w:sz w:val="22"/>
          <w:szCs w:val="22"/>
        </w:rPr>
      </w:pPr>
      <w:r w:rsidRPr="007C41B2">
        <w:rPr>
          <w:rFonts w:ascii="Arial" w:hAnsi="Arial" w:cs="Arial"/>
          <w:b/>
          <w:sz w:val="22"/>
          <w:szCs w:val="22"/>
        </w:rPr>
        <w:lastRenderedPageBreak/>
        <w:t>Annex 2</w:t>
      </w:r>
    </w:p>
    <w:p w:rsidR="0043636A" w:rsidRPr="007C41B2" w:rsidRDefault="0043636A" w:rsidP="0043636A">
      <w:pPr>
        <w:ind w:left="360" w:hanging="360"/>
        <w:rPr>
          <w:rFonts w:ascii="Arial" w:hAnsi="Arial" w:cs="Arial"/>
          <w:sz w:val="22"/>
          <w:szCs w:val="22"/>
        </w:rPr>
      </w:pPr>
    </w:p>
    <w:p w:rsidR="0043636A" w:rsidRPr="007C41B2" w:rsidRDefault="0043636A" w:rsidP="0043636A">
      <w:pPr>
        <w:ind w:left="360" w:hanging="360"/>
        <w:rPr>
          <w:rFonts w:ascii="Arial" w:hAnsi="Arial" w:cs="Arial"/>
          <w:sz w:val="22"/>
          <w:szCs w:val="22"/>
        </w:rPr>
      </w:pPr>
    </w:p>
    <w:p w:rsidR="0043636A" w:rsidRPr="007C41B2" w:rsidRDefault="0043636A" w:rsidP="0043636A">
      <w:pPr>
        <w:pStyle w:val="berschrift5"/>
        <w:jc w:val="center"/>
        <w:rPr>
          <w:sz w:val="22"/>
          <w:szCs w:val="22"/>
          <w:lang w:val="en-GB"/>
        </w:rPr>
      </w:pPr>
    </w:p>
    <w:p w:rsidR="0043636A" w:rsidRPr="007C41B2" w:rsidRDefault="0043636A" w:rsidP="0043636A">
      <w:pPr>
        <w:pStyle w:val="berschrift5"/>
        <w:jc w:val="center"/>
        <w:rPr>
          <w:sz w:val="22"/>
          <w:szCs w:val="22"/>
          <w:lang w:val="en-GB"/>
        </w:rPr>
      </w:pPr>
      <w:r w:rsidRPr="007C41B2">
        <w:rPr>
          <w:sz w:val="22"/>
          <w:szCs w:val="22"/>
          <w:lang w:val="en-GB"/>
        </w:rPr>
        <w:t>AGENDA</w:t>
      </w:r>
    </w:p>
    <w:p w:rsidR="0043636A" w:rsidRPr="007C41B2" w:rsidRDefault="0043636A" w:rsidP="0043636A">
      <w:pPr>
        <w:jc w:val="center"/>
        <w:rPr>
          <w:rFonts w:ascii="Arial" w:hAnsi="Arial" w:cs="Arial"/>
          <w:b/>
          <w:color w:val="000000"/>
          <w:sz w:val="22"/>
          <w:szCs w:val="22"/>
        </w:rPr>
      </w:pPr>
      <w:r w:rsidRPr="007C41B2">
        <w:rPr>
          <w:rFonts w:ascii="Arial" w:hAnsi="Arial" w:cs="Arial"/>
          <w:b/>
          <w:color w:val="000000"/>
          <w:sz w:val="22"/>
          <w:szCs w:val="22"/>
        </w:rPr>
        <w:t>MEETING OF THE WADDEN SEA BOARD</w:t>
      </w:r>
    </w:p>
    <w:p w:rsidR="0043636A" w:rsidRPr="007C41B2" w:rsidRDefault="0043636A" w:rsidP="0043636A">
      <w:pPr>
        <w:jc w:val="center"/>
        <w:rPr>
          <w:rFonts w:ascii="Arial" w:hAnsi="Arial" w:cs="Arial"/>
          <w:b/>
          <w:color w:val="000000"/>
          <w:sz w:val="22"/>
          <w:szCs w:val="22"/>
        </w:rPr>
      </w:pPr>
      <w:r w:rsidRPr="007C41B2">
        <w:rPr>
          <w:rFonts w:ascii="Arial" w:hAnsi="Arial" w:cs="Arial"/>
          <w:b/>
          <w:color w:val="000000"/>
          <w:sz w:val="22"/>
          <w:szCs w:val="22"/>
        </w:rPr>
        <w:t>TRILATERAL WADDEN SEA COOPERATION</w:t>
      </w:r>
    </w:p>
    <w:p w:rsidR="0043636A" w:rsidRPr="007C41B2" w:rsidRDefault="0043636A" w:rsidP="0043636A">
      <w:pPr>
        <w:ind w:left="360" w:hanging="360"/>
        <w:jc w:val="center"/>
        <w:rPr>
          <w:rFonts w:ascii="Arial" w:hAnsi="Arial" w:cs="Arial"/>
          <w:b/>
          <w:sz w:val="22"/>
          <w:szCs w:val="22"/>
        </w:rPr>
      </w:pPr>
      <w:r w:rsidRPr="007C41B2">
        <w:rPr>
          <w:rFonts w:ascii="Arial" w:hAnsi="Arial" w:cs="Arial"/>
          <w:b/>
          <w:sz w:val="22"/>
          <w:szCs w:val="22"/>
        </w:rPr>
        <w:t xml:space="preserve">WSB </w:t>
      </w:r>
      <w:r w:rsidR="00614731" w:rsidRPr="007C41B2">
        <w:rPr>
          <w:rFonts w:ascii="Arial" w:hAnsi="Arial" w:cs="Arial"/>
          <w:b/>
          <w:sz w:val="22"/>
          <w:szCs w:val="22"/>
        </w:rPr>
        <w:t>9</w:t>
      </w:r>
    </w:p>
    <w:p w:rsidR="0043636A" w:rsidRPr="007C41B2" w:rsidRDefault="0043636A" w:rsidP="0043636A">
      <w:pPr>
        <w:rPr>
          <w:rFonts w:ascii="Arial" w:hAnsi="Arial" w:cs="Arial"/>
          <w:b/>
          <w:bCs/>
          <w:color w:val="000000"/>
          <w:sz w:val="22"/>
          <w:szCs w:val="22"/>
        </w:rPr>
      </w:pPr>
    </w:p>
    <w:p w:rsidR="0043636A" w:rsidRPr="007C41B2" w:rsidRDefault="00614731" w:rsidP="0043636A">
      <w:pPr>
        <w:jc w:val="center"/>
        <w:rPr>
          <w:rFonts w:ascii="Arial" w:hAnsi="Arial" w:cs="Arial"/>
          <w:b/>
          <w:bCs/>
          <w:color w:val="000000"/>
          <w:sz w:val="22"/>
          <w:szCs w:val="22"/>
        </w:rPr>
      </w:pPr>
      <w:r w:rsidRPr="007C41B2">
        <w:rPr>
          <w:rFonts w:ascii="Arial" w:hAnsi="Arial" w:cs="Arial"/>
          <w:b/>
          <w:bCs/>
          <w:color w:val="000000"/>
          <w:sz w:val="22"/>
          <w:szCs w:val="22"/>
        </w:rPr>
        <w:t>Groningen</w:t>
      </w:r>
      <w:r w:rsidR="0043636A" w:rsidRPr="007C41B2">
        <w:rPr>
          <w:rFonts w:ascii="Arial" w:hAnsi="Arial" w:cs="Arial"/>
          <w:b/>
          <w:bCs/>
          <w:color w:val="000000"/>
          <w:sz w:val="22"/>
          <w:szCs w:val="22"/>
        </w:rPr>
        <w:t xml:space="preserve">, </w:t>
      </w:r>
      <w:r w:rsidRPr="007C41B2">
        <w:rPr>
          <w:rFonts w:ascii="Arial" w:hAnsi="Arial" w:cs="Arial"/>
          <w:b/>
          <w:bCs/>
          <w:color w:val="000000"/>
          <w:sz w:val="22"/>
          <w:szCs w:val="22"/>
        </w:rPr>
        <w:t>9-10 October</w:t>
      </w:r>
      <w:r w:rsidR="0043636A" w:rsidRPr="007C41B2">
        <w:rPr>
          <w:rFonts w:ascii="Arial" w:hAnsi="Arial" w:cs="Arial"/>
          <w:b/>
          <w:bCs/>
          <w:color w:val="000000"/>
          <w:sz w:val="22"/>
          <w:szCs w:val="22"/>
        </w:rPr>
        <w:t xml:space="preserve"> 2013</w:t>
      </w:r>
    </w:p>
    <w:p w:rsidR="0043636A" w:rsidRPr="007C41B2" w:rsidRDefault="0043636A" w:rsidP="0043636A">
      <w:pPr>
        <w:ind w:left="360" w:hanging="360"/>
        <w:rPr>
          <w:rFonts w:ascii="Arial" w:hAnsi="Arial" w:cs="Arial"/>
          <w:sz w:val="22"/>
          <w:szCs w:val="22"/>
        </w:rPr>
      </w:pPr>
    </w:p>
    <w:p w:rsidR="0043636A" w:rsidRDefault="0043636A" w:rsidP="0043636A">
      <w:pPr>
        <w:ind w:left="360" w:hanging="360"/>
        <w:rPr>
          <w:rFonts w:ascii="Arial" w:hAnsi="Arial" w:cs="Arial"/>
          <w:sz w:val="22"/>
          <w:szCs w:val="22"/>
        </w:rPr>
      </w:pPr>
    </w:p>
    <w:p w:rsidR="00282E7E" w:rsidRDefault="00282E7E" w:rsidP="0043636A">
      <w:pPr>
        <w:ind w:left="360" w:hanging="360"/>
        <w:rPr>
          <w:rFonts w:ascii="Arial" w:hAnsi="Arial" w:cs="Arial"/>
          <w:sz w:val="22"/>
          <w:szCs w:val="22"/>
        </w:rPr>
      </w:pPr>
    </w:p>
    <w:p w:rsidR="00282E7E" w:rsidRPr="007C41B2" w:rsidRDefault="00282E7E" w:rsidP="0043636A">
      <w:pPr>
        <w:ind w:left="360" w:hanging="360"/>
        <w:rPr>
          <w:rFonts w:ascii="Arial" w:hAnsi="Arial" w:cs="Arial"/>
          <w:sz w:val="22"/>
          <w:szCs w:val="22"/>
        </w:rPr>
      </w:pPr>
    </w:p>
    <w:p w:rsidR="0043636A" w:rsidRPr="007C41B2" w:rsidRDefault="0043636A" w:rsidP="0043636A">
      <w:pPr>
        <w:ind w:left="360" w:hanging="360"/>
        <w:rPr>
          <w:rFonts w:ascii="Arial" w:hAnsi="Arial" w:cs="Arial"/>
          <w:sz w:val="22"/>
          <w:szCs w:val="22"/>
        </w:rPr>
      </w:pPr>
    </w:p>
    <w:p w:rsidR="0043636A" w:rsidRPr="007C41B2" w:rsidRDefault="00513213" w:rsidP="0043636A">
      <w:pPr>
        <w:ind w:left="360" w:hanging="360"/>
        <w:rPr>
          <w:rFonts w:ascii="Arial" w:hAnsi="Arial" w:cs="Arial"/>
          <w:sz w:val="22"/>
          <w:szCs w:val="22"/>
        </w:rPr>
      </w:pPr>
      <w:r>
        <w:rPr>
          <w:rFonts w:ascii="Arial" w:hAnsi="Arial" w:cs="Arial"/>
          <w:sz w:val="22"/>
          <w:szCs w:val="22"/>
        </w:rPr>
        <w:t xml:space="preserve">1.  </w:t>
      </w:r>
      <w:r w:rsidR="0043636A" w:rsidRPr="007C41B2">
        <w:rPr>
          <w:rFonts w:ascii="Arial" w:hAnsi="Arial" w:cs="Arial"/>
          <w:sz w:val="22"/>
          <w:szCs w:val="22"/>
        </w:rPr>
        <w:t>Opening of the Meeting</w:t>
      </w:r>
    </w:p>
    <w:p w:rsidR="0043636A" w:rsidRPr="007C41B2" w:rsidRDefault="0043636A" w:rsidP="0043636A">
      <w:pPr>
        <w:ind w:left="360" w:hanging="360"/>
        <w:rPr>
          <w:rFonts w:ascii="Arial" w:hAnsi="Arial" w:cs="Arial"/>
          <w:sz w:val="22"/>
          <w:szCs w:val="22"/>
        </w:rPr>
      </w:pPr>
    </w:p>
    <w:p w:rsidR="0043636A" w:rsidRPr="007C41B2" w:rsidRDefault="00513213" w:rsidP="0043636A">
      <w:pPr>
        <w:ind w:left="360" w:hanging="360"/>
        <w:rPr>
          <w:rFonts w:ascii="Arial" w:hAnsi="Arial" w:cs="Arial"/>
          <w:sz w:val="22"/>
          <w:szCs w:val="22"/>
        </w:rPr>
      </w:pPr>
      <w:r>
        <w:rPr>
          <w:rFonts w:ascii="Arial" w:hAnsi="Arial" w:cs="Arial"/>
          <w:sz w:val="22"/>
          <w:szCs w:val="22"/>
        </w:rPr>
        <w:t xml:space="preserve">2.  </w:t>
      </w:r>
      <w:r w:rsidR="0043636A" w:rsidRPr="007C41B2">
        <w:rPr>
          <w:rFonts w:ascii="Arial" w:hAnsi="Arial" w:cs="Arial"/>
          <w:sz w:val="22"/>
          <w:szCs w:val="22"/>
        </w:rPr>
        <w:t>Adoption of the Agenda</w:t>
      </w:r>
    </w:p>
    <w:p w:rsidR="0043636A" w:rsidRPr="007C41B2" w:rsidRDefault="0043636A" w:rsidP="0043636A">
      <w:pPr>
        <w:rPr>
          <w:rFonts w:ascii="Arial" w:hAnsi="Arial" w:cs="Arial"/>
          <w:sz w:val="22"/>
          <w:szCs w:val="22"/>
        </w:rPr>
      </w:pPr>
    </w:p>
    <w:p w:rsidR="0043636A" w:rsidRPr="007C41B2" w:rsidRDefault="00513213" w:rsidP="0043636A">
      <w:pPr>
        <w:ind w:left="360" w:hanging="360"/>
        <w:rPr>
          <w:rFonts w:ascii="Arial" w:hAnsi="Arial" w:cs="Arial"/>
          <w:sz w:val="22"/>
          <w:szCs w:val="22"/>
        </w:rPr>
      </w:pPr>
      <w:r>
        <w:rPr>
          <w:rFonts w:ascii="Arial" w:hAnsi="Arial" w:cs="Arial"/>
          <w:sz w:val="22"/>
          <w:szCs w:val="22"/>
        </w:rPr>
        <w:t xml:space="preserve">3.  </w:t>
      </w:r>
      <w:r w:rsidR="0043636A" w:rsidRPr="007C41B2">
        <w:rPr>
          <w:rFonts w:ascii="Arial" w:hAnsi="Arial" w:cs="Arial"/>
          <w:sz w:val="22"/>
          <w:szCs w:val="22"/>
        </w:rPr>
        <w:t xml:space="preserve">Summary Record WSB </w:t>
      </w:r>
      <w:r w:rsidR="00614731" w:rsidRPr="007C41B2">
        <w:rPr>
          <w:rFonts w:ascii="Arial" w:hAnsi="Arial" w:cs="Arial"/>
          <w:sz w:val="22"/>
          <w:szCs w:val="22"/>
        </w:rPr>
        <w:t>8</w:t>
      </w:r>
    </w:p>
    <w:p w:rsidR="0043636A" w:rsidRPr="007C41B2" w:rsidRDefault="0043636A" w:rsidP="0043636A">
      <w:pPr>
        <w:rPr>
          <w:rFonts w:ascii="Arial" w:hAnsi="Arial" w:cs="Arial"/>
          <w:sz w:val="22"/>
          <w:szCs w:val="22"/>
        </w:rPr>
      </w:pPr>
    </w:p>
    <w:p w:rsidR="0043636A" w:rsidRPr="007C41B2" w:rsidRDefault="00513213" w:rsidP="0043636A">
      <w:pPr>
        <w:ind w:left="360" w:hanging="360"/>
        <w:rPr>
          <w:rFonts w:ascii="Arial" w:hAnsi="Arial" w:cs="Arial"/>
          <w:sz w:val="22"/>
          <w:szCs w:val="22"/>
        </w:rPr>
      </w:pPr>
      <w:r>
        <w:rPr>
          <w:rFonts w:ascii="Arial" w:hAnsi="Arial" w:cs="Arial"/>
          <w:sz w:val="22"/>
          <w:szCs w:val="22"/>
        </w:rPr>
        <w:t xml:space="preserve">4.  </w:t>
      </w:r>
      <w:r w:rsidR="0043636A" w:rsidRPr="007C41B2">
        <w:rPr>
          <w:rFonts w:ascii="Arial" w:hAnsi="Arial" w:cs="Arial"/>
          <w:sz w:val="22"/>
          <w:szCs w:val="22"/>
        </w:rPr>
        <w:t>Announcements</w:t>
      </w:r>
    </w:p>
    <w:p w:rsidR="0043636A" w:rsidRPr="007C41B2" w:rsidRDefault="0043636A" w:rsidP="0043636A">
      <w:pPr>
        <w:pStyle w:val="Kopfzeile"/>
        <w:tabs>
          <w:tab w:val="left" w:pos="284"/>
        </w:tabs>
        <w:rPr>
          <w:rFonts w:ascii="Arial" w:hAnsi="Arial" w:cs="Arial"/>
          <w:bCs/>
          <w:sz w:val="22"/>
          <w:szCs w:val="22"/>
        </w:rPr>
      </w:pPr>
    </w:p>
    <w:p w:rsidR="0043636A" w:rsidRPr="007C41B2" w:rsidRDefault="00513213" w:rsidP="0043636A">
      <w:pPr>
        <w:ind w:left="360" w:hanging="360"/>
        <w:rPr>
          <w:rFonts w:ascii="Arial" w:hAnsi="Arial" w:cs="Arial"/>
          <w:sz w:val="22"/>
          <w:szCs w:val="22"/>
        </w:rPr>
      </w:pPr>
      <w:r>
        <w:rPr>
          <w:rFonts w:ascii="Arial" w:hAnsi="Arial" w:cs="Arial"/>
          <w:sz w:val="22"/>
          <w:szCs w:val="22"/>
        </w:rPr>
        <w:t xml:space="preserve">5.  </w:t>
      </w:r>
      <w:r w:rsidR="0043636A" w:rsidRPr="007C41B2">
        <w:rPr>
          <w:rFonts w:ascii="Arial" w:hAnsi="Arial" w:cs="Arial"/>
          <w:sz w:val="22"/>
          <w:szCs w:val="22"/>
        </w:rPr>
        <w:t>Business Plan 2010 – 13</w:t>
      </w:r>
    </w:p>
    <w:p w:rsidR="0043636A" w:rsidRPr="007C41B2" w:rsidRDefault="0043636A" w:rsidP="0043636A">
      <w:pPr>
        <w:pStyle w:val="Kopfzeile"/>
        <w:tabs>
          <w:tab w:val="left" w:pos="284"/>
        </w:tabs>
        <w:rPr>
          <w:rFonts w:ascii="Arial" w:hAnsi="Arial" w:cs="Arial"/>
          <w:bCs/>
          <w:sz w:val="22"/>
          <w:szCs w:val="22"/>
        </w:rPr>
      </w:pPr>
    </w:p>
    <w:p w:rsidR="0043636A" w:rsidRPr="007C41B2" w:rsidRDefault="00513213" w:rsidP="0043636A">
      <w:pPr>
        <w:ind w:left="360" w:hanging="360"/>
        <w:rPr>
          <w:rFonts w:ascii="Arial" w:hAnsi="Arial" w:cs="Arial"/>
          <w:sz w:val="22"/>
          <w:szCs w:val="22"/>
        </w:rPr>
      </w:pPr>
      <w:r>
        <w:rPr>
          <w:rFonts w:ascii="Arial" w:hAnsi="Arial" w:cs="Arial"/>
          <w:sz w:val="22"/>
          <w:szCs w:val="22"/>
        </w:rPr>
        <w:t xml:space="preserve">6.  </w:t>
      </w:r>
      <w:r w:rsidR="0043636A" w:rsidRPr="007C41B2">
        <w:rPr>
          <w:rFonts w:ascii="Arial" w:hAnsi="Arial" w:cs="Arial"/>
          <w:sz w:val="22"/>
          <w:szCs w:val="22"/>
        </w:rPr>
        <w:t>Wadden Sea World Heritage</w:t>
      </w:r>
    </w:p>
    <w:p w:rsidR="0043636A" w:rsidRPr="007C41B2" w:rsidRDefault="0043636A" w:rsidP="0043636A">
      <w:pPr>
        <w:ind w:left="360" w:hanging="360"/>
        <w:rPr>
          <w:rFonts w:ascii="Arial" w:hAnsi="Arial" w:cs="Arial"/>
          <w:sz w:val="22"/>
          <w:szCs w:val="22"/>
        </w:rPr>
      </w:pPr>
    </w:p>
    <w:p w:rsidR="0043636A" w:rsidRPr="007C41B2" w:rsidRDefault="00513213" w:rsidP="0043636A">
      <w:pPr>
        <w:ind w:left="360" w:hanging="360"/>
        <w:rPr>
          <w:rFonts w:ascii="Arial" w:hAnsi="Arial" w:cs="Arial"/>
          <w:sz w:val="22"/>
          <w:szCs w:val="22"/>
        </w:rPr>
      </w:pPr>
      <w:r>
        <w:rPr>
          <w:rFonts w:ascii="Arial" w:hAnsi="Arial" w:cs="Arial"/>
          <w:sz w:val="22"/>
          <w:szCs w:val="22"/>
        </w:rPr>
        <w:t xml:space="preserve">7.  </w:t>
      </w:r>
      <w:r w:rsidR="0043636A" w:rsidRPr="007C41B2">
        <w:rPr>
          <w:rFonts w:ascii="Arial" w:hAnsi="Arial" w:cs="Arial"/>
          <w:sz w:val="22"/>
          <w:szCs w:val="22"/>
        </w:rPr>
        <w:t xml:space="preserve">Wadden Sea Conference </w:t>
      </w:r>
    </w:p>
    <w:p w:rsidR="0043636A" w:rsidRPr="007C41B2" w:rsidRDefault="0043636A" w:rsidP="0043636A">
      <w:pPr>
        <w:pStyle w:val="Kopfzeile"/>
        <w:tabs>
          <w:tab w:val="left" w:pos="284"/>
        </w:tabs>
        <w:rPr>
          <w:rFonts w:ascii="Arial" w:hAnsi="Arial" w:cs="Arial"/>
          <w:bCs/>
          <w:sz w:val="22"/>
          <w:szCs w:val="22"/>
        </w:rPr>
      </w:pPr>
    </w:p>
    <w:p w:rsidR="0043636A" w:rsidRPr="007C41B2" w:rsidRDefault="00513213" w:rsidP="0043636A">
      <w:pPr>
        <w:ind w:left="360" w:hanging="360"/>
        <w:rPr>
          <w:rFonts w:ascii="Arial" w:hAnsi="Arial" w:cs="Arial"/>
          <w:sz w:val="22"/>
          <w:szCs w:val="22"/>
        </w:rPr>
      </w:pPr>
      <w:r>
        <w:rPr>
          <w:rFonts w:ascii="Arial" w:hAnsi="Arial" w:cs="Arial"/>
          <w:sz w:val="22"/>
          <w:szCs w:val="22"/>
        </w:rPr>
        <w:t xml:space="preserve">8.  </w:t>
      </w:r>
      <w:r w:rsidR="0043636A" w:rsidRPr="007C41B2">
        <w:rPr>
          <w:rFonts w:ascii="Arial" w:hAnsi="Arial" w:cs="Arial"/>
          <w:sz w:val="22"/>
          <w:szCs w:val="22"/>
        </w:rPr>
        <w:t>Wadden Sea Forum</w:t>
      </w:r>
    </w:p>
    <w:p w:rsidR="0043636A" w:rsidRPr="007C41B2" w:rsidRDefault="0043636A" w:rsidP="0043636A">
      <w:pPr>
        <w:pStyle w:val="Kopfzeile"/>
        <w:tabs>
          <w:tab w:val="left" w:pos="284"/>
        </w:tabs>
        <w:rPr>
          <w:rFonts w:ascii="Arial" w:hAnsi="Arial" w:cs="Arial"/>
          <w:bCs/>
          <w:sz w:val="22"/>
          <w:szCs w:val="22"/>
        </w:rPr>
      </w:pPr>
    </w:p>
    <w:p w:rsidR="0043636A" w:rsidRPr="007C41B2" w:rsidRDefault="00513213" w:rsidP="0043636A">
      <w:pPr>
        <w:pStyle w:val="Kopfzeile"/>
        <w:ind w:left="360" w:hanging="360"/>
        <w:rPr>
          <w:rFonts w:ascii="Arial" w:hAnsi="Arial" w:cs="Arial"/>
          <w:sz w:val="22"/>
          <w:szCs w:val="22"/>
        </w:rPr>
      </w:pPr>
      <w:r>
        <w:rPr>
          <w:rFonts w:ascii="Arial" w:hAnsi="Arial" w:cs="Arial"/>
          <w:sz w:val="22"/>
          <w:szCs w:val="22"/>
        </w:rPr>
        <w:t xml:space="preserve">9.  </w:t>
      </w:r>
      <w:r w:rsidR="0043636A" w:rsidRPr="007C41B2">
        <w:rPr>
          <w:rFonts w:ascii="Arial" w:hAnsi="Arial" w:cs="Arial"/>
          <w:sz w:val="22"/>
          <w:szCs w:val="22"/>
        </w:rPr>
        <w:t>CWSS Budget</w:t>
      </w:r>
    </w:p>
    <w:p w:rsidR="0043636A" w:rsidRPr="007C41B2" w:rsidRDefault="0043636A" w:rsidP="0043636A">
      <w:pPr>
        <w:pStyle w:val="Kopfzeile"/>
        <w:tabs>
          <w:tab w:val="left" w:pos="284"/>
        </w:tabs>
        <w:rPr>
          <w:rFonts w:ascii="Arial" w:hAnsi="Arial" w:cs="Arial"/>
          <w:bCs/>
          <w:sz w:val="22"/>
          <w:szCs w:val="22"/>
        </w:rPr>
      </w:pPr>
    </w:p>
    <w:p w:rsidR="0043636A" w:rsidRPr="007C41B2" w:rsidRDefault="00513213" w:rsidP="0043636A">
      <w:pPr>
        <w:pStyle w:val="Kopfzeile"/>
        <w:tabs>
          <w:tab w:val="left" w:pos="284"/>
        </w:tabs>
        <w:rPr>
          <w:rFonts w:ascii="Arial" w:hAnsi="Arial" w:cs="Arial"/>
          <w:bCs/>
          <w:sz w:val="22"/>
          <w:szCs w:val="22"/>
        </w:rPr>
      </w:pPr>
      <w:r>
        <w:rPr>
          <w:rFonts w:ascii="Arial" w:hAnsi="Arial" w:cs="Arial"/>
          <w:bCs/>
          <w:sz w:val="22"/>
          <w:szCs w:val="22"/>
        </w:rPr>
        <w:t xml:space="preserve">10.  </w:t>
      </w:r>
      <w:r w:rsidR="0043636A" w:rsidRPr="007C41B2">
        <w:rPr>
          <w:rFonts w:ascii="Arial" w:hAnsi="Arial" w:cs="Arial"/>
          <w:bCs/>
          <w:sz w:val="22"/>
          <w:szCs w:val="22"/>
        </w:rPr>
        <w:t>Next Meeting</w:t>
      </w:r>
    </w:p>
    <w:p w:rsidR="0043636A" w:rsidRPr="007C41B2" w:rsidRDefault="0043636A" w:rsidP="0043636A">
      <w:pPr>
        <w:pStyle w:val="Kopfzeile"/>
        <w:tabs>
          <w:tab w:val="left" w:pos="284"/>
        </w:tabs>
        <w:rPr>
          <w:rFonts w:ascii="Arial" w:hAnsi="Arial" w:cs="Arial"/>
          <w:bCs/>
          <w:sz w:val="22"/>
          <w:szCs w:val="22"/>
        </w:rPr>
      </w:pPr>
    </w:p>
    <w:p w:rsidR="0043636A" w:rsidRPr="007C41B2" w:rsidRDefault="00513213" w:rsidP="0043636A">
      <w:pPr>
        <w:ind w:left="360" w:hanging="360"/>
        <w:rPr>
          <w:rFonts w:ascii="Arial" w:hAnsi="Arial" w:cs="Arial"/>
          <w:sz w:val="22"/>
          <w:szCs w:val="22"/>
        </w:rPr>
      </w:pPr>
      <w:r>
        <w:rPr>
          <w:rFonts w:ascii="Arial" w:hAnsi="Arial" w:cs="Arial"/>
          <w:sz w:val="22"/>
          <w:szCs w:val="22"/>
        </w:rPr>
        <w:t xml:space="preserve">11.  </w:t>
      </w:r>
      <w:r w:rsidR="0043636A" w:rsidRPr="007C41B2">
        <w:rPr>
          <w:rFonts w:ascii="Arial" w:hAnsi="Arial" w:cs="Arial"/>
          <w:sz w:val="22"/>
          <w:szCs w:val="22"/>
        </w:rPr>
        <w:t>Any Other Business</w:t>
      </w:r>
    </w:p>
    <w:p w:rsidR="0043636A" w:rsidRPr="007C41B2" w:rsidRDefault="0043636A" w:rsidP="0043636A">
      <w:pPr>
        <w:rPr>
          <w:rFonts w:ascii="Arial" w:hAnsi="Arial" w:cs="Arial"/>
          <w:sz w:val="22"/>
          <w:szCs w:val="22"/>
        </w:rPr>
      </w:pPr>
    </w:p>
    <w:p w:rsidR="0043636A" w:rsidRPr="007C41B2" w:rsidRDefault="00513213" w:rsidP="0043636A">
      <w:pPr>
        <w:ind w:left="360" w:hanging="360"/>
        <w:rPr>
          <w:rFonts w:ascii="Arial" w:hAnsi="Arial" w:cs="Arial"/>
          <w:sz w:val="22"/>
          <w:szCs w:val="22"/>
        </w:rPr>
      </w:pPr>
      <w:r>
        <w:rPr>
          <w:rFonts w:ascii="Arial" w:hAnsi="Arial" w:cs="Arial"/>
          <w:sz w:val="22"/>
          <w:szCs w:val="22"/>
        </w:rPr>
        <w:t xml:space="preserve">12.  </w:t>
      </w:r>
      <w:r w:rsidR="0043636A" w:rsidRPr="007C41B2">
        <w:rPr>
          <w:rFonts w:ascii="Arial" w:hAnsi="Arial" w:cs="Arial"/>
          <w:sz w:val="22"/>
          <w:szCs w:val="22"/>
        </w:rPr>
        <w:t>Closing</w:t>
      </w:r>
    </w:p>
    <w:p w:rsidR="0043636A" w:rsidRPr="007C41B2" w:rsidRDefault="0043636A" w:rsidP="00282E7E">
      <w:pPr>
        <w:rPr>
          <w:rFonts w:ascii="Arial" w:hAnsi="Arial" w:cs="Arial"/>
          <w:sz w:val="22"/>
          <w:szCs w:val="22"/>
        </w:rPr>
      </w:pPr>
      <w:bookmarkStart w:id="0" w:name="_GoBack"/>
      <w:bookmarkEnd w:id="0"/>
    </w:p>
    <w:sectPr w:rsidR="0043636A" w:rsidRPr="007C41B2" w:rsidSect="007259B6">
      <w:headerReference w:type="default" r:id="rId2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447" w:rsidRDefault="000F7447" w:rsidP="007259B6">
      <w:r>
        <w:separator/>
      </w:r>
    </w:p>
  </w:endnote>
  <w:endnote w:type="continuationSeparator" w:id="0">
    <w:p w:rsidR="000F7447" w:rsidRDefault="000F7447" w:rsidP="00725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447" w:rsidRDefault="000F7447" w:rsidP="007259B6">
      <w:r>
        <w:separator/>
      </w:r>
    </w:p>
  </w:footnote>
  <w:footnote w:type="continuationSeparator" w:id="0">
    <w:p w:rsidR="000F7447" w:rsidRDefault="000F7447" w:rsidP="007259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447" w:rsidRPr="004E4EAD" w:rsidRDefault="007A00BA" w:rsidP="000107FC">
    <w:pPr>
      <w:ind w:right="283"/>
      <w:rPr>
        <w:rFonts w:ascii="Arial" w:hAnsi="Arial" w:cs="Arial"/>
        <w:sz w:val="18"/>
        <w:szCs w:val="18"/>
      </w:rPr>
    </w:pPr>
    <w:r>
      <w:rPr>
        <w:rFonts w:ascii="Arial" w:hAnsi="Arial" w:cs="Arial"/>
        <w:sz w:val="18"/>
        <w:szCs w:val="18"/>
      </w:rPr>
      <w:t xml:space="preserve">Final </w:t>
    </w:r>
    <w:r w:rsidR="000F7447">
      <w:rPr>
        <w:rFonts w:ascii="Arial" w:hAnsi="Arial" w:cs="Arial"/>
        <w:sz w:val="18"/>
        <w:szCs w:val="18"/>
      </w:rPr>
      <w:t xml:space="preserve">Draft </w:t>
    </w:r>
    <w:r w:rsidR="000F7447" w:rsidRPr="00091C47">
      <w:rPr>
        <w:rFonts w:ascii="Arial" w:hAnsi="Arial" w:cs="Arial"/>
        <w:sz w:val="18"/>
        <w:szCs w:val="18"/>
      </w:rPr>
      <w:t>Summary Record W</w:t>
    </w:r>
    <w:r w:rsidR="000F7447">
      <w:rPr>
        <w:rFonts w:ascii="Arial" w:hAnsi="Arial" w:cs="Arial"/>
        <w:sz w:val="18"/>
        <w:szCs w:val="18"/>
      </w:rPr>
      <w:t>SB 9</w:t>
    </w:r>
    <w:r w:rsidR="002A5D39">
      <w:rPr>
        <w:rFonts w:ascii="Arial" w:hAnsi="Arial" w:cs="Arial"/>
        <w:sz w:val="18"/>
        <w:szCs w:val="18"/>
      </w:rPr>
      <w:t xml:space="preserve">                                                                                                          </w:t>
    </w:r>
    <w:r w:rsidR="000F7447" w:rsidRPr="00091C47">
      <w:rPr>
        <w:rFonts w:ascii="Arial" w:hAnsi="Arial" w:cs="Arial"/>
        <w:sz w:val="18"/>
        <w:szCs w:val="18"/>
      </w:rPr>
      <w:t xml:space="preserve">page </w:t>
    </w:r>
    <w:r w:rsidR="000F7447" w:rsidRPr="004E4EAD">
      <w:rPr>
        <w:rStyle w:val="Seitenzahl"/>
        <w:rFonts w:ascii="Arial" w:hAnsi="Arial" w:cs="Arial"/>
        <w:sz w:val="18"/>
        <w:szCs w:val="18"/>
      </w:rPr>
      <w:fldChar w:fldCharType="begin"/>
    </w:r>
    <w:r w:rsidR="000F7447" w:rsidRPr="004E4EAD">
      <w:rPr>
        <w:rStyle w:val="Seitenzahl"/>
        <w:rFonts w:ascii="Arial" w:hAnsi="Arial" w:cs="Arial"/>
        <w:sz w:val="18"/>
        <w:szCs w:val="18"/>
      </w:rPr>
      <w:instrText xml:space="preserve"> PAGE </w:instrText>
    </w:r>
    <w:r w:rsidR="000F7447" w:rsidRPr="004E4EAD">
      <w:rPr>
        <w:rStyle w:val="Seitenzahl"/>
        <w:rFonts w:ascii="Arial" w:hAnsi="Arial" w:cs="Arial"/>
        <w:sz w:val="18"/>
        <w:szCs w:val="18"/>
      </w:rPr>
      <w:fldChar w:fldCharType="separate"/>
    </w:r>
    <w:r w:rsidR="008B373B">
      <w:rPr>
        <w:rStyle w:val="Seitenzahl"/>
        <w:rFonts w:ascii="Arial" w:hAnsi="Arial" w:cs="Arial"/>
        <w:noProof/>
        <w:sz w:val="18"/>
        <w:szCs w:val="18"/>
      </w:rPr>
      <w:t>8</w:t>
    </w:r>
    <w:r w:rsidR="000F7447" w:rsidRPr="004E4EAD">
      <w:rPr>
        <w:rStyle w:val="Seitenzahl"/>
        <w:rFonts w:ascii="Arial" w:hAnsi="Arial" w:cs="Arial"/>
        <w:sz w:val="18"/>
        <w:szCs w:val="18"/>
      </w:rPr>
      <w:fldChar w:fldCharType="end"/>
    </w:r>
  </w:p>
  <w:p w:rsidR="000F7447" w:rsidRDefault="000F744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67586"/>
    <w:multiLevelType w:val="hybridMultilevel"/>
    <w:tmpl w:val="A15A966E"/>
    <w:lvl w:ilvl="0" w:tplc="228CA80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F0A341B"/>
    <w:multiLevelType w:val="hybridMultilevel"/>
    <w:tmpl w:val="58A64F04"/>
    <w:lvl w:ilvl="0" w:tplc="04070015">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
    <w:nsid w:val="2FD41942"/>
    <w:multiLevelType w:val="hybridMultilevel"/>
    <w:tmpl w:val="7E2CD6C6"/>
    <w:lvl w:ilvl="0" w:tplc="04070015">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
    <w:nsid w:val="37ED2F6A"/>
    <w:multiLevelType w:val="hybridMultilevel"/>
    <w:tmpl w:val="9522BBBC"/>
    <w:lvl w:ilvl="0" w:tplc="37B22CD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8BD790C"/>
    <w:multiLevelType w:val="hybridMultilevel"/>
    <w:tmpl w:val="49CC6F6E"/>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nsid w:val="44280651"/>
    <w:multiLevelType w:val="hybridMultilevel"/>
    <w:tmpl w:val="180497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5DC51D4"/>
    <w:multiLevelType w:val="hybridMultilevel"/>
    <w:tmpl w:val="EE9C768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7A6478F"/>
    <w:multiLevelType w:val="hybridMultilevel"/>
    <w:tmpl w:val="9922233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57D71C9F"/>
    <w:multiLevelType w:val="hybridMultilevel"/>
    <w:tmpl w:val="A03CAA7C"/>
    <w:lvl w:ilvl="0" w:tplc="F92C96EE">
      <w:start w:val="14"/>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D2D6327"/>
    <w:multiLevelType w:val="hybridMultilevel"/>
    <w:tmpl w:val="F4340A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63476C5F"/>
    <w:multiLevelType w:val="hybridMultilevel"/>
    <w:tmpl w:val="C50A8F9E"/>
    <w:lvl w:ilvl="0" w:tplc="0407000F">
      <w:start w:val="1"/>
      <w:numFmt w:val="decimal"/>
      <w:lvlText w:val="%1."/>
      <w:lvlJc w:val="left"/>
      <w:pPr>
        <w:tabs>
          <w:tab w:val="num" w:pos="360"/>
        </w:tabs>
        <w:ind w:left="360" w:hanging="360"/>
      </w:pPr>
      <w:rPr>
        <w:rFonts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cs="Wingdings" w:hint="default"/>
      </w:rPr>
    </w:lvl>
    <w:lvl w:ilvl="3" w:tplc="04070001">
      <w:start w:val="1"/>
      <w:numFmt w:val="bullet"/>
      <w:lvlText w:val=""/>
      <w:lvlJc w:val="left"/>
      <w:pPr>
        <w:tabs>
          <w:tab w:val="num" w:pos="2520"/>
        </w:tabs>
        <w:ind w:left="2520" w:hanging="360"/>
      </w:pPr>
      <w:rPr>
        <w:rFonts w:ascii="Symbol" w:hAnsi="Symbol" w:cs="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cs="Wingdings" w:hint="default"/>
      </w:rPr>
    </w:lvl>
    <w:lvl w:ilvl="6" w:tplc="04070001">
      <w:start w:val="1"/>
      <w:numFmt w:val="bullet"/>
      <w:lvlText w:val=""/>
      <w:lvlJc w:val="left"/>
      <w:pPr>
        <w:tabs>
          <w:tab w:val="num" w:pos="4680"/>
        </w:tabs>
        <w:ind w:left="4680" w:hanging="360"/>
      </w:pPr>
      <w:rPr>
        <w:rFonts w:ascii="Symbol" w:hAnsi="Symbol" w:cs="Symbol" w:hint="default"/>
      </w:rPr>
    </w:lvl>
    <w:lvl w:ilvl="7" w:tplc="04070003">
      <w:start w:val="1"/>
      <w:numFmt w:val="bullet"/>
      <w:lvlText w:val="o"/>
      <w:lvlJc w:val="left"/>
      <w:pPr>
        <w:tabs>
          <w:tab w:val="num" w:pos="5400"/>
        </w:tabs>
        <w:ind w:left="5400" w:hanging="360"/>
      </w:pPr>
      <w:rPr>
        <w:rFonts w:ascii="Courier New" w:hAnsi="Courier New" w:cs="Courier New" w:hint="default"/>
      </w:rPr>
    </w:lvl>
    <w:lvl w:ilvl="8" w:tplc="04070005">
      <w:start w:val="1"/>
      <w:numFmt w:val="bullet"/>
      <w:lvlText w:val=""/>
      <w:lvlJc w:val="left"/>
      <w:pPr>
        <w:tabs>
          <w:tab w:val="num" w:pos="6120"/>
        </w:tabs>
        <w:ind w:left="6120" w:hanging="360"/>
      </w:pPr>
      <w:rPr>
        <w:rFonts w:ascii="Wingdings" w:hAnsi="Wingdings" w:cs="Wingdings" w:hint="default"/>
      </w:rPr>
    </w:lvl>
  </w:abstractNum>
  <w:abstractNum w:abstractNumId="11">
    <w:nsid w:val="68636C1D"/>
    <w:multiLevelType w:val="hybridMultilevel"/>
    <w:tmpl w:val="642C658A"/>
    <w:lvl w:ilvl="0" w:tplc="34A03B38">
      <w:numFmt w:val="bullet"/>
      <w:lvlText w:val="•"/>
      <w:lvlJc w:val="left"/>
      <w:pPr>
        <w:ind w:left="720" w:hanging="360"/>
      </w:pPr>
      <w:rPr>
        <w:rFonts w:ascii="Arial" w:eastAsiaTheme="minorHAnsi" w:hAnsi="Arial" w:cs="Aria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69442F20"/>
    <w:multiLevelType w:val="hybridMultilevel"/>
    <w:tmpl w:val="3DE021FE"/>
    <w:lvl w:ilvl="0" w:tplc="E6F29958">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D1E6210"/>
    <w:multiLevelType w:val="hybridMultilevel"/>
    <w:tmpl w:val="FBAA5BFE"/>
    <w:lvl w:ilvl="0" w:tplc="2984F8EC">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nsid w:val="745A00E2"/>
    <w:multiLevelType w:val="hybridMultilevel"/>
    <w:tmpl w:val="2AAE9EB6"/>
    <w:lvl w:ilvl="0" w:tplc="5E70701A">
      <w:start w:val="2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CB50E47"/>
    <w:multiLevelType w:val="hybridMultilevel"/>
    <w:tmpl w:val="4AD8A34A"/>
    <w:lvl w:ilvl="0" w:tplc="F0AA557E">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4"/>
  </w:num>
  <w:num w:numId="5">
    <w:abstractNumId w:val="12"/>
  </w:num>
  <w:num w:numId="6">
    <w:abstractNumId w:val="0"/>
  </w:num>
  <w:num w:numId="7">
    <w:abstractNumId w:val="10"/>
  </w:num>
  <w:num w:numId="8">
    <w:abstractNumId w:val="11"/>
  </w:num>
  <w:num w:numId="9">
    <w:abstractNumId w:val="3"/>
  </w:num>
  <w:num w:numId="10">
    <w:abstractNumId w:val="15"/>
  </w:num>
  <w:num w:numId="11">
    <w:abstractNumId w:val="6"/>
  </w:num>
  <w:num w:numId="12">
    <w:abstractNumId w:val="5"/>
  </w:num>
  <w:num w:numId="13">
    <w:abstractNumId w:val="13"/>
  </w:num>
  <w:num w:numId="14">
    <w:abstractNumId w:val="14"/>
  </w:num>
  <w:num w:numId="15">
    <w:abstractNumId w:val="9"/>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a61f8228-35a6-4568-be42-47ed47a70cd9"/>
    <w:docVar w:name="LW_DocType" w:val="2DEE0054"/>
  </w:docVars>
  <w:rsids>
    <w:rsidRoot w:val="00714EE8"/>
    <w:rsid w:val="000107FC"/>
    <w:rsid w:val="00012632"/>
    <w:rsid w:val="00014AE5"/>
    <w:rsid w:val="00017F41"/>
    <w:rsid w:val="00035055"/>
    <w:rsid w:val="00036044"/>
    <w:rsid w:val="000473CE"/>
    <w:rsid w:val="00060F18"/>
    <w:rsid w:val="00072688"/>
    <w:rsid w:val="0008346F"/>
    <w:rsid w:val="00090292"/>
    <w:rsid w:val="00091C47"/>
    <w:rsid w:val="0009413C"/>
    <w:rsid w:val="000B32DA"/>
    <w:rsid w:val="000B71E6"/>
    <w:rsid w:val="000C15C9"/>
    <w:rsid w:val="000C2DF4"/>
    <w:rsid w:val="000C3743"/>
    <w:rsid w:val="000D06F1"/>
    <w:rsid w:val="000D5416"/>
    <w:rsid w:val="000D5C8F"/>
    <w:rsid w:val="000F7447"/>
    <w:rsid w:val="00105EBE"/>
    <w:rsid w:val="00155B29"/>
    <w:rsid w:val="001574FF"/>
    <w:rsid w:val="0015788A"/>
    <w:rsid w:val="001761A2"/>
    <w:rsid w:val="001840BD"/>
    <w:rsid w:val="0019171C"/>
    <w:rsid w:val="001A2DF8"/>
    <w:rsid w:val="001C070C"/>
    <w:rsid w:val="001C4238"/>
    <w:rsid w:val="001D64BC"/>
    <w:rsid w:val="001E233D"/>
    <w:rsid w:val="001E6A66"/>
    <w:rsid w:val="001F5944"/>
    <w:rsid w:val="00204F28"/>
    <w:rsid w:val="00210B77"/>
    <w:rsid w:val="002234A2"/>
    <w:rsid w:val="0022637A"/>
    <w:rsid w:val="00247D2F"/>
    <w:rsid w:val="00250710"/>
    <w:rsid w:val="0026018F"/>
    <w:rsid w:val="0026442F"/>
    <w:rsid w:val="002651BF"/>
    <w:rsid w:val="00282E7E"/>
    <w:rsid w:val="00292B9C"/>
    <w:rsid w:val="002A3C29"/>
    <w:rsid w:val="002A4BD8"/>
    <w:rsid w:val="002A5D39"/>
    <w:rsid w:val="002B79A3"/>
    <w:rsid w:val="002B7E9D"/>
    <w:rsid w:val="002D22CD"/>
    <w:rsid w:val="002D4224"/>
    <w:rsid w:val="002F1205"/>
    <w:rsid w:val="002F28BE"/>
    <w:rsid w:val="002F526A"/>
    <w:rsid w:val="003028C6"/>
    <w:rsid w:val="003104ED"/>
    <w:rsid w:val="003143D7"/>
    <w:rsid w:val="00314583"/>
    <w:rsid w:val="00316EB4"/>
    <w:rsid w:val="00321342"/>
    <w:rsid w:val="00326F56"/>
    <w:rsid w:val="00334E52"/>
    <w:rsid w:val="003366FB"/>
    <w:rsid w:val="0034123B"/>
    <w:rsid w:val="00342401"/>
    <w:rsid w:val="00363B2D"/>
    <w:rsid w:val="003812B3"/>
    <w:rsid w:val="003862FC"/>
    <w:rsid w:val="003A1ED3"/>
    <w:rsid w:val="003A7209"/>
    <w:rsid w:val="003C2DAC"/>
    <w:rsid w:val="003E5B43"/>
    <w:rsid w:val="00417DC7"/>
    <w:rsid w:val="00425982"/>
    <w:rsid w:val="004279BE"/>
    <w:rsid w:val="0043636A"/>
    <w:rsid w:val="004753A0"/>
    <w:rsid w:val="004857E4"/>
    <w:rsid w:val="0048642F"/>
    <w:rsid w:val="00492025"/>
    <w:rsid w:val="00493C5F"/>
    <w:rsid w:val="004B4FD1"/>
    <w:rsid w:val="004B596B"/>
    <w:rsid w:val="004C6F5A"/>
    <w:rsid w:val="004E0D7C"/>
    <w:rsid w:val="004E4EAD"/>
    <w:rsid w:val="004E5501"/>
    <w:rsid w:val="004F7861"/>
    <w:rsid w:val="00502E48"/>
    <w:rsid w:val="00513213"/>
    <w:rsid w:val="005214A5"/>
    <w:rsid w:val="005265B8"/>
    <w:rsid w:val="00534B77"/>
    <w:rsid w:val="00562DDF"/>
    <w:rsid w:val="005654B8"/>
    <w:rsid w:val="00586775"/>
    <w:rsid w:val="00587583"/>
    <w:rsid w:val="00590812"/>
    <w:rsid w:val="005B2B76"/>
    <w:rsid w:val="005C10EC"/>
    <w:rsid w:val="005C2372"/>
    <w:rsid w:val="005C3A8D"/>
    <w:rsid w:val="005D2190"/>
    <w:rsid w:val="005E262F"/>
    <w:rsid w:val="00604931"/>
    <w:rsid w:val="00614731"/>
    <w:rsid w:val="00621642"/>
    <w:rsid w:val="0062253C"/>
    <w:rsid w:val="006249A3"/>
    <w:rsid w:val="00625292"/>
    <w:rsid w:val="00625DED"/>
    <w:rsid w:val="00626D6C"/>
    <w:rsid w:val="0062792E"/>
    <w:rsid w:val="00631A7D"/>
    <w:rsid w:val="0063294A"/>
    <w:rsid w:val="00635D76"/>
    <w:rsid w:val="00636659"/>
    <w:rsid w:val="00652276"/>
    <w:rsid w:val="00660F90"/>
    <w:rsid w:val="006842BD"/>
    <w:rsid w:val="006957A0"/>
    <w:rsid w:val="006A348F"/>
    <w:rsid w:val="006A35F2"/>
    <w:rsid w:val="006B40D8"/>
    <w:rsid w:val="006B578B"/>
    <w:rsid w:val="006B77EE"/>
    <w:rsid w:val="006C197D"/>
    <w:rsid w:val="006C1A79"/>
    <w:rsid w:val="006C631C"/>
    <w:rsid w:val="006F7B99"/>
    <w:rsid w:val="00714EE8"/>
    <w:rsid w:val="007259B6"/>
    <w:rsid w:val="007336BB"/>
    <w:rsid w:val="00735945"/>
    <w:rsid w:val="0074176F"/>
    <w:rsid w:val="0075045F"/>
    <w:rsid w:val="00764145"/>
    <w:rsid w:val="007651EC"/>
    <w:rsid w:val="007662B6"/>
    <w:rsid w:val="007A00BA"/>
    <w:rsid w:val="007B5A49"/>
    <w:rsid w:val="007C41B2"/>
    <w:rsid w:val="007C7C1A"/>
    <w:rsid w:val="007D34C7"/>
    <w:rsid w:val="007D5961"/>
    <w:rsid w:val="007E5366"/>
    <w:rsid w:val="007E6588"/>
    <w:rsid w:val="007E6926"/>
    <w:rsid w:val="007E6D9E"/>
    <w:rsid w:val="007F0F4B"/>
    <w:rsid w:val="008023DA"/>
    <w:rsid w:val="008026FB"/>
    <w:rsid w:val="0081155F"/>
    <w:rsid w:val="0081570F"/>
    <w:rsid w:val="00826975"/>
    <w:rsid w:val="0084040C"/>
    <w:rsid w:val="008414E7"/>
    <w:rsid w:val="0085096A"/>
    <w:rsid w:val="008547ED"/>
    <w:rsid w:val="00854F89"/>
    <w:rsid w:val="00871C82"/>
    <w:rsid w:val="008907D6"/>
    <w:rsid w:val="008A7E13"/>
    <w:rsid w:val="008B373B"/>
    <w:rsid w:val="008B5DFA"/>
    <w:rsid w:val="008C4BCA"/>
    <w:rsid w:val="008D6A23"/>
    <w:rsid w:val="008E2031"/>
    <w:rsid w:val="008E6D0F"/>
    <w:rsid w:val="008F4637"/>
    <w:rsid w:val="00905FAC"/>
    <w:rsid w:val="00914458"/>
    <w:rsid w:val="009312FB"/>
    <w:rsid w:val="009336C2"/>
    <w:rsid w:val="00934590"/>
    <w:rsid w:val="00945C21"/>
    <w:rsid w:val="00951526"/>
    <w:rsid w:val="0095337E"/>
    <w:rsid w:val="00980BB6"/>
    <w:rsid w:val="00981D53"/>
    <w:rsid w:val="00985CB4"/>
    <w:rsid w:val="009A21D0"/>
    <w:rsid w:val="009A4F2A"/>
    <w:rsid w:val="009D2EDF"/>
    <w:rsid w:val="009D5D68"/>
    <w:rsid w:val="009D7FFD"/>
    <w:rsid w:val="009F348D"/>
    <w:rsid w:val="009F5DC8"/>
    <w:rsid w:val="00A16DF4"/>
    <w:rsid w:val="00A22A34"/>
    <w:rsid w:val="00A24703"/>
    <w:rsid w:val="00A5479B"/>
    <w:rsid w:val="00A66C59"/>
    <w:rsid w:val="00A81891"/>
    <w:rsid w:val="00A8319C"/>
    <w:rsid w:val="00A92E41"/>
    <w:rsid w:val="00A936AB"/>
    <w:rsid w:val="00A97D03"/>
    <w:rsid w:val="00AA056E"/>
    <w:rsid w:val="00AB3C46"/>
    <w:rsid w:val="00AB6BF8"/>
    <w:rsid w:val="00AC5F48"/>
    <w:rsid w:val="00AE117F"/>
    <w:rsid w:val="00AE766A"/>
    <w:rsid w:val="00AF1833"/>
    <w:rsid w:val="00B05DF6"/>
    <w:rsid w:val="00B2129A"/>
    <w:rsid w:val="00B3095D"/>
    <w:rsid w:val="00B30F81"/>
    <w:rsid w:val="00B43743"/>
    <w:rsid w:val="00B73239"/>
    <w:rsid w:val="00B77DC3"/>
    <w:rsid w:val="00B9381B"/>
    <w:rsid w:val="00BB1EE7"/>
    <w:rsid w:val="00BC541D"/>
    <w:rsid w:val="00BE0539"/>
    <w:rsid w:val="00BE1F2F"/>
    <w:rsid w:val="00BE5019"/>
    <w:rsid w:val="00BF0079"/>
    <w:rsid w:val="00C02290"/>
    <w:rsid w:val="00C15AFF"/>
    <w:rsid w:val="00C23ACA"/>
    <w:rsid w:val="00C378DB"/>
    <w:rsid w:val="00C55032"/>
    <w:rsid w:val="00C56C74"/>
    <w:rsid w:val="00C60114"/>
    <w:rsid w:val="00C60B86"/>
    <w:rsid w:val="00C6266E"/>
    <w:rsid w:val="00C63A84"/>
    <w:rsid w:val="00C70261"/>
    <w:rsid w:val="00C77D37"/>
    <w:rsid w:val="00C818BB"/>
    <w:rsid w:val="00C96AA2"/>
    <w:rsid w:val="00CA180E"/>
    <w:rsid w:val="00CC12F7"/>
    <w:rsid w:val="00CC197F"/>
    <w:rsid w:val="00CC788F"/>
    <w:rsid w:val="00CF027B"/>
    <w:rsid w:val="00CF05F1"/>
    <w:rsid w:val="00CF258A"/>
    <w:rsid w:val="00CF30B9"/>
    <w:rsid w:val="00D042A6"/>
    <w:rsid w:val="00D06499"/>
    <w:rsid w:val="00D1118F"/>
    <w:rsid w:val="00D36FA1"/>
    <w:rsid w:val="00D373C9"/>
    <w:rsid w:val="00D379EA"/>
    <w:rsid w:val="00D52E4D"/>
    <w:rsid w:val="00D87680"/>
    <w:rsid w:val="00D87DAB"/>
    <w:rsid w:val="00D91FFE"/>
    <w:rsid w:val="00D9425D"/>
    <w:rsid w:val="00D95699"/>
    <w:rsid w:val="00DA1251"/>
    <w:rsid w:val="00DB760D"/>
    <w:rsid w:val="00DC5AAC"/>
    <w:rsid w:val="00DC759C"/>
    <w:rsid w:val="00DD20C0"/>
    <w:rsid w:val="00DD3EBE"/>
    <w:rsid w:val="00DE0083"/>
    <w:rsid w:val="00DF0AEC"/>
    <w:rsid w:val="00DF337E"/>
    <w:rsid w:val="00E127B7"/>
    <w:rsid w:val="00E17B91"/>
    <w:rsid w:val="00E2468E"/>
    <w:rsid w:val="00E44153"/>
    <w:rsid w:val="00E5505C"/>
    <w:rsid w:val="00E717B8"/>
    <w:rsid w:val="00E73E4C"/>
    <w:rsid w:val="00E84E08"/>
    <w:rsid w:val="00E9048C"/>
    <w:rsid w:val="00E975A8"/>
    <w:rsid w:val="00EB13D6"/>
    <w:rsid w:val="00EB7EA9"/>
    <w:rsid w:val="00EC3903"/>
    <w:rsid w:val="00ED2727"/>
    <w:rsid w:val="00ED2E85"/>
    <w:rsid w:val="00ED7BEE"/>
    <w:rsid w:val="00F00CD5"/>
    <w:rsid w:val="00F12221"/>
    <w:rsid w:val="00F1413A"/>
    <w:rsid w:val="00F149A3"/>
    <w:rsid w:val="00F200AD"/>
    <w:rsid w:val="00F22784"/>
    <w:rsid w:val="00F246DF"/>
    <w:rsid w:val="00F2790F"/>
    <w:rsid w:val="00F4444E"/>
    <w:rsid w:val="00F54FE2"/>
    <w:rsid w:val="00F65C51"/>
    <w:rsid w:val="00F916CB"/>
    <w:rsid w:val="00F926E7"/>
    <w:rsid w:val="00FB05AA"/>
    <w:rsid w:val="00FB717D"/>
    <w:rsid w:val="00FC2B90"/>
    <w:rsid w:val="00FC704B"/>
    <w:rsid w:val="00FD7BE4"/>
    <w:rsid w:val="00FE25C6"/>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12632"/>
    <w:rPr>
      <w:rFonts w:ascii="Times New Roman" w:eastAsia="Times New Roman" w:hAnsi="Times New Roman"/>
      <w:sz w:val="24"/>
      <w:szCs w:val="24"/>
      <w:lang w:val="en-GB" w:eastAsia="de-DE"/>
    </w:rPr>
  </w:style>
  <w:style w:type="paragraph" w:styleId="berschrift5">
    <w:name w:val="heading 5"/>
    <w:basedOn w:val="Standard"/>
    <w:next w:val="Standard"/>
    <w:link w:val="berschrift5Zchn"/>
    <w:uiPriority w:val="99"/>
    <w:qFormat/>
    <w:rsid w:val="00934590"/>
    <w:pPr>
      <w:keepNext/>
      <w:ind w:left="360" w:hanging="360"/>
      <w:outlineLvl w:val="4"/>
    </w:pPr>
    <w:rPr>
      <w:rFonts w:ascii="Arial" w:hAnsi="Arial" w:cs="Arial"/>
      <w:b/>
      <w:bCs/>
      <w:sz w:val="20"/>
      <w:szCs w:val="20"/>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5Zchn">
    <w:name w:val="Überschrift 5 Zchn"/>
    <w:basedOn w:val="Absatz-Standardschriftart"/>
    <w:link w:val="berschrift5"/>
    <w:uiPriority w:val="99"/>
    <w:locked/>
    <w:rsid w:val="00934590"/>
    <w:rPr>
      <w:rFonts w:ascii="Arial" w:hAnsi="Arial" w:cs="Arial"/>
      <w:b/>
      <w:bCs/>
      <w:sz w:val="20"/>
      <w:szCs w:val="20"/>
      <w:lang w:val="en-US"/>
    </w:rPr>
  </w:style>
  <w:style w:type="paragraph" w:styleId="Listenabsatz">
    <w:name w:val="List Paragraph"/>
    <w:basedOn w:val="Standard"/>
    <w:uiPriority w:val="34"/>
    <w:qFormat/>
    <w:rsid w:val="005265B8"/>
    <w:pPr>
      <w:ind w:left="720"/>
      <w:contextualSpacing/>
    </w:pPr>
  </w:style>
  <w:style w:type="paragraph" w:styleId="Kopfzeile">
    <w:name w:val="header"/>
    <w:basedOn w:val="Standard"/>
    <w:link w:val="KopfzeileZchn"/>
    <w:rsid w:val="00060F18"/>
    <w:pPr>
      <w:tabs>
        <w:tab w:val="center" w:pos="4536"/>
        <w:tab w:val="right" w:pos="9072"/>
      </w:tabs>
    </w:pPr>
  </w:style>
  <w:style w:type="character" w:customStyle="1" w:styleId="KopfzeileZchn">
    <w:name w:val="Kopfzeile Zchn"/>
    <w:basedOn w:val="Absatz-Standardschriftart"/>
    <w:link w:val="Kopfzeile"/>
    <w:uiPriority w:val="99"/>
    <w:locked/>
    <w:rsid w:val="00060F18"/>
    <w:rPr>
      <w:rFonts w:ascii="Times New Roman" w:hAnsi="Times New Roman" w:cs="Times New Roman"/>
      <w:sz w:val="24"/>
      <w:szCs w:val="24"/>
      <w:lang w:val="en-GB" w:eastAsia="de-DE"/>
    </w:rPr>
  </w:style>
  <w:style w:type="paragraph" w:styleId="Textkrper-Zeileneinzug">
    <w:name w:val="Body Text Indent"/>
    <w:basedOn w:val="Standard"/>
    <w:link w:val="Textkrper-ZeileneinzugZchn"/>
    <w:uiPriority w:val="99"/>
    <w:rsid w:val="00060F18"/>
    <w:pPr>
      <w:ind w:left="360" w:hanging="360"/>
    </w:pPr>
    <w:rPr>
      <w:rFonts w:ascii="Arial" w:hAnsi="Arial" w:cs="Arial"/>
      <w:sz w:val="20"/>
      <w:szCs w:val="20"/>
      <w:lang w:val="en-US" w:eastAsia="en-US"/>
    </w:rPr>
  </w:style>
  <w:style w:type="character" w:customStyle="1" w:styleId="Textkrper-ZeileneinzugZchn">
    <w:name w:val="Textkörper-Zeileneinzug Zchn"/>
    <w:basedOn w:val="Absatz-Standardschriftart"/>
    <w:link w:val="Textkrper-Zeileneinzug"/>
    <w:uiPriority w:val="99"/>
    <w:locked/>
    <w:rsid w:val="00060F18"/>
    <w:rPr>
      <w:rFonts w:ascii="Arial" w:hAnsi="Arial" w:cs="Arial"/>
      <w:sz w:val="20"/>
      <w:szCs w:val="20"/>
      <w:lang w:val="en-US"/>
    </w:rPr>
  </w:style>
  <w:style w:type="paragraph" w:styleId="Textkrper">
    <w:name w:val="Body Text"/>
    <w:basedOn w:val="Standard"/>
    <w:link w:val="TextkrperZchn"/>
    <w:uiPriority w:val="99"/>
    <w:semiHidden/>
    <w:rsid w:val="00D06499"/>
    <w:pPr>
      <w:spacing w:after="120"/>
    </w:pPr>
  </w:style>
  <w:style w:type="character" w:customStyle="1" w:styleId="TextkrperZchn">
    <w:name w:val="Textkörper Zchn"/>
    <w:basedOn w:val="Absatz-Standardschriftart"/>
    <w:link w:val="Textkrper"/>
    <w:uiPriority w:val="99"/>
    <w:semiHidden/>
    <w:locked/>
    <w:rsid w:val="00D06499"/>
    <w:rPr>
      <w:rFonts w:ascii="Times New Roman" w:hAnsi="Times New Roman" w:cs="Times New Roman"/>
      <w:sz w:val="24"/>
      <w:szCs w:val="24"/>
      <w:lang w:val="en-GB" w:eastAsia="de-DE"/>
    </w:rPr>
  </w:style>
  <w:style w:type="character" w:styleId="Hyperlink">
    <w:name w:val="Hyperlink"/>
    <w:basedOn w:val="Absatz-Standardschriftart"/>
    <w:uiPriority w:val="99"/>
    <w:rsid w:val="00635D76"/>
    <w:rPr>
      <w:rFonts w:cs="Times New Roman"/>
      <w:color w:val="0000FF"/>
      <w:u w:val="single"/>
    </w:rPr>
  </w:style>
  <w:style w:type="paragraph" w:styleId="Fuzeile">
    <w:name w:val="footer"/>
    <w:basedOn w:val="Standard"/>
    <w:link w:val="FuzeileZchn"/>
    <w:uiPriority w:val="99"/>
    <w:rsid w:val="007259B6"/>
    <w:pPr>
      <w:tabs>
        <w:tab w:val="center" w:pos="4536"/>
        <w:tab w:val="right" w:pos="9072"/>
      </w:tabs>
    </w:pPr>
  </w:style>
  <w:style w:type="character" w:customStyle="1" w:styleId="FuzeileZchn">
    <w:name w:val="Fußzeile Zchn"/>
    <w:basedOn w:val="Absatz-Standardschriftart"/>
    <w:link w:val="Fuzeile"/>
    <w:uiPriority w:val="99"/>
    <w:locked/>
    <w:rsid w:val="007259B6"/>
    <w:rPr>
      <w:rFonts w:ascii="Times New Roman" w:hAnsi="Times New Roman" w:cs="Times New Roman"/>
      <w:sz w:val="24"/>
      <w:szCs w:val="24"/>
      <w:lang w:val="en-GB" w:eastAsia="de-DE"/>
    </w:rPr>
  </w:style>
  <w:style w:type="paragraph" w:styleId="Sprechblasentext">
    <w:name w:val="Balloon Text"/>
    <w:basedOn w:val="Standard"/>
    <w:link w:val="SprechblasentextZchn"/>
    <w:uiPriority w:val="99"/>
    <w:semiHidden/>
    <w:rsid w:val="007259B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259B6"/>
    <w:rPr>
      <w:rFonts w:ascii="Tahoma" w:hAnsi="Tahoma" w:cs="Tahoma"/>
      <w:sz w:val="16"/>
      <w:szCs w:val="16"/>
      <w:lang w:val="en-GB" w:eastAsia="de-DE"/>
    </w:rPr>
  </w:style>
  <w:style w:type="character" w:styleId="Seitenzahl">
    <w:name w:val="page number"/>
    <w:basedOn w:val="Absatz-Standardschriftart"/>
    <w:uiPriority w:val="99"/>
    <w:rsid w:val="007259B6"/>
    <w:rPr>
      <w:rFonts w:cs="Times New Roman"/>
    </w:rPr>
  </w:style>
  <w:style w:type="character" w:styleId="Kommentarzeichen">
    <w:name w:val="annotation reference"/>
    <w:basedOn w:val="Absatz-Standardschriftart"/>
    <w:uiPriority w:val="99"/>
    <w:semiHidden/>
    <w:unhideWhenUsed/>
    <w:rsid w:val="009312FB"/>
    <w:rPr>
      <w:sz w:val="18"/>
      <w:szCs w:val="18"/>
    </w:rPr>
  </w:style>
  <w:style w:type="paragraph" w:styleId="Kommentartext">
    <w:name w:val="annotation text"/>
    <w:basedOn w:val="Standard"/>
    <w:link w:val="KommentartextZchn"/>
    <w:uiPriority w:val="99"/>
    <w:semiHidden/>
    <w:unhideWhenUsed/>
    <w:rsid w:val="009312FB"/>
  </w:style>
  <w:style w:type="character" w:customStyle="1" w:styleId="KommentartextZchn">
    <w:name w:val="Kommentartext Zchn"/>
    <w:basedOn w:val="Absatz-Standardschriftart"/>
    <w:link w:val="Kommentartext"/>
    <w:uiPriority w:val="99"/>
    <w:semiHidden/>
    <w:rsid w:val="009312FB"/>
    <w:rPr>
      <w:rFonts w:ascii="Times New Roman" w:eastAsia="Times New Roman" w:hAnsi="Times New Roman"/>
      <w:sz w:val="24"/>
      <w:szCs w:val="24"/>
      <w:lang w:val="en-GB" w:eastAsia="de-DE"/>
    </w:rPr>
  </w:style>
  <w:style w:type="paragraph" w:customStyle="1" w:styleId="Flietext">
    <w:name w:val="Fließtext"/>
    <w:basedOn w:val="Standard"/>
    <w:rsid w:val="0074176F"/>
    <w:pPr>
      <w:spacing w:before="120" w:after="120"/>
      <w:jc w:val="both"/>
    </w:pPr>
    <w:rPr>
      <w:rFonts w:ascii="Arial" w:hAnsi="Arial"/>
      <w:lang w:eastAsia="en-GB"/>
    </w:rPr>
  </w:style>
  <w:style w:type="character" w:styleId="Funotenzeichen">
    <w:name w:val="footnote reference"/>
    <w:rsid w:val="0074176F"/>
    <w:rPr>
      <w:vertAlign w:val="superscript"/>
    </w:rPr>
  </w:style>
  <w:style w:type="paragraph" w:styleId="Funotentext">
    <w:name w:val="footnote text"/>
    <w:basedOn w:val="Standard"/>
    <w:link w:val="FunotentextZchn"/>
    <w:rsid w:val="0074176F"/>
    <w:rPr>
      <w:sz w:val="20"/>
      <w:szCs w:val="20"/>
    </w:rPr>
  </w:style>
  <w:style w:type="character" w:customStyle="1" w:styleId="FunotentextZchn">
    <w:name w:val="Fußnotentext Zchn"/>
    <w:basedOn w:val="Absatz-Standardschriftart"/>
    <w:link w:val="Funotentext"/>
    <w:rsid w:val="0074176F"/>
    <w:rPr>
      <w:rFonts w:ascii="Times New Roman" w:eastAsia="Times New Roman" w:hAnsi="Times New Roman"/>
      <w:sz w:val="20"/>
      <w:szCs w:val="20"/>
      <w:lang w:val="en-GB" w:eastAsia="de-DE"/>
    </w:rPr>
  </w:style>
  <w:style w:type="paragraph" w:customStyle="1" w:styleId="Default">
    <w:name w:val="Default"/>
    <w:rsid w:val="0074176F"/>
    <w:pPr>
      <w:autoSpaceDE w:val="0"/>
      <w:autoSpaceDN w:val="0"/>
      <w:adjustRightInd w:val="0"/>
    </w:pPr>
    <w:rPr>
      <w:rFonts w:ascii="Arial" w:eastAsiaTheme="minorEastAsia" w:hAnsi="Arial" w:cs="Arial"/>
      <w:color w:val="000000"/>
      <w:sz w:val="24"/>
      <w:szCs w:val="24"/>
      <w:lang w:val="de-DE" w:eastAsia="de-DE"/>
    </w:rPr>
  </w:style>
  <w:style w:type="paragraph" w:styleId="Kommentarthema">
    <w:name w:val="annotation subject"/>
    <w:basedOn w:val="Kommentartext"/>
    <w:next w:val="Kommentartext"/>
    <w:link w:val="KommentarthemaZchn"/>
    <w:uiPriority w:val="99"/>
    <w:semiHidden/>
    <w:unhideWhenUsed/>
    <w:rsid w:val="006B77EE"/>
    <w:rPr>
      <w:b/>
      <w:bCs/>
      <w:sz w:val="20"/>
      <w:szCs w:val="20"/>
    </w:rPr>
  </w:style>
  <w:style w:type="character" w:customStyle="1" w:styleId="KommentarthemaZchn">
    <w:name w:val="Kommentarthema Zchn"/>
    <w:basedOn w:val="KommentartextZchn"/>
    <w:link w:val="Kommentarthema"/>
    <w:uiPriority w:val="99"/>
    <w:semiHidden/>
    <w:rsid w:val="006B77EE"/>
    <w:rPr>
      <w:rFonts w:ascii="Times New Roman" w:eastAsia="Times New Roman" w:hAnsi="Times New Roman"/>
      <w:b/>
      <w:bCs/>
      <w:sz w:val="20"/>
      <w:szCs w:val="20"/>
      <w:lang w:val="en-GB"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12632"/>
    <w:rPr>
      <w:rFonts w:ascii="Times New Roman" w:eastAsia="Times New Roman" w:hAnsi="Times New Roman"/>
      <w:sz w:val="24"/>
      <w:szCs w:val="24"/>
      <w:lang w:val="en-GB" w:eastAsia="de-DE"/>
    </w:rPr>
  </w:style>
  <w:style w:type="paragraph" w:styleId="berschrift5">
    <w:name w:val="heading 5"/>
    <w:basedOn w:val="Standard"/>
    <w:next w:val="Standard"/>
    <w:link w:val="berschrift5Zchn"/>
    <w:uiPriority w:val="99"/>
    <w:qFormat/>
    <w:rsid w:val="00934590"/>
    <w:pPr>
      <w:keepNext/>
      <w:ind w:left="360" w:hanging="360"/>
      <w:outlineLvl w:val="4"/>
    </w:pPr>
    <w:rPr>
      <w:rFonts w:ascii="Arial" w:hAnsi="Arial" w:cs="Arial"/>
      <w:b/>
      <w:bCs/>
      <w:sz w:val="20"/>
      <w:szCs w:val="20"/>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5Zchn">
    <w:name w:val="Überschrift 5 Zchn"/>
    <w:basedOn w:val="Absatz-Standardschriftart"/>
    <w:link w:val="berschrift5"/>
    <w:uiPriority w:val="99"/>
    <w:locked/>
    <w:rsid w:val="00934590"/>
    <w:rPr>
      <w:rFonts w:ascii="Arial" w:hAnsi="Arial" w:cs="Arial"/>
      <w:b/>
      <w:bCs/>
      <w:sz w:val="20"/>
      <w:szCs w:val="20"/>
      <w:lang w:val="en-US"/>
    </w:rPr>
  </w:style>
  <w:style w:type="paragraph" w:styleId="Listenabsatz">
    <w:name w:val="List Paragraph"/>
    <w:basedOn w:val="Standard"/>
    <w:uiPriority w:val="34"/>
    <w:qFormat/>
    <w:rsid w:val="005265B8"/>
    <w:pPr>
      <w:ind w:left="720"/>
      <w:contextualSpacing/>
    </w:pPr>
  </w:style>
  <w:style w:type="paragraph" w:styleId="Kopfzeile">
    <w:name w:val="header"/>
    <w:basedOn w:val="Standard"/>
    <w:link w:val="KopfzeileZchn"/>
    <w:rsid w:val="00060F18"/>
    <w:pPr>
      <w:tabs>
        <w:tab w:val="center" w:pos="4536"/>
        <w:tab w:val="right" w:pos="9072"/>
      </w:tabs>
    </w:pPr>
  </w:style>
  <w:style w:type="character" w:customStyle="1" w:styleId="KopfzeileZchn">
    <w:name w:val="Kopfzeile Zchn"/>
    <w:basedOn w:val="Absatz-Standardschriftart"/>
    <w:link w:val="Kopfzeile"/>
    <w:uiPriority w:val="99"/>
    <w:locked/>
    <w:rsid w:val="00060F18"/>
    <w:rPr>
      <w:rFonts w:ascii="Times New Roman" w:hAnsi="Times New Roman" w:cs="Times New Roman"/>
      <w:sz w:val="24"/>
      <w:szCs w:val="24"/>
      <w:lang w:val="en-GB" w:eastAsia="de-DE"/>
    </w:rPr>
  </w:style>
  <w:style w:type="paragraph" w:styleId="Textkrper-Zeileneinzug">
    <w:name w:val="Body Text Indent"/>
    <w:basedOn w:val="Standard"/>
    <w:link w:val="Textkrper-ZeileneinzugZchn"/>
    <w:uiPriority w:val="99"/>
    <w:rsid w:val="00060F18"/>
    <w:pPr>
      <w:ind w:left="360" w:hanging="360"/>
    </w:pPr>
    <w:rPr>
      <w:rFonts w:ascii="Arial" w:hAnsi="Arial" w:cs="Arial"/>
      <w:sz w:val="20"/>
      <w:szCs w:val="20"/>
      <w:lang w:val="en-US" w:eastAsia="en-US"/>
    </w:rPr>
  </w:style>
  <w:style w:type="character" w:customStyle="1" w:styleId="Textkrper-ZeileneinzugZchn">
    <w:name w:val="Textkörper-Zeileneinzug Zchn"/>
    <w:basedOn w:val="Absatz-Standardschriftart"/>
    <w:link w:val="Textkrper-Zeileneinzug"/>
    <w:uiPriority w:val="99"/>
    <w:locked/>
    <w:rsid w:val="00060F18"/>
    <w:rPr>
      <w:rFonts w:ascii="Arial" w:hAnsi="Arial" w:cs="Arial"/>
      <w:sz w:val="20"/>
      <w:szCs w:val="20"/>
      <w:lang w:val="en-US"/>
    </w:rPr>
  </w:style>
  <w:style w:type="paragraph" w:styleId="Textkrper">
    <w:name w:val="Body Text"/>
    <w:basedOn w:val="Standard"/>
    <w:link w:val="TextkrperZchn"/>
    <w:uiPriority w:val="99"/>
    <w:semiHidden/>
    <w:rsid w:val="00D06499"/>
    <w:pPr>
      <w:spacing w:after="120"/>
    </w:pPr>
  </w:style>
  <w:style w:type="character" w:customStyle="1" w:styleId="TextkrperZchn">
    <w:name w:val="Textkörper Zchn"/>
    <w:basedOn w:val="Absatz-Standardschriftart"/>
    <w:link w:val="Textkrper"/>
    <w:uiPriority w:val="99"/>
    <w:semiHidden/>
    <w:locked/>
    <w:rsid w:val="00D06499"/>
    <w:rPr>
      <w:rFonts w:ascii="Times New Roman" w:hAnsi="Times New Roman" w:cs="Times New Roman"/>
      <w:sz w:val="24"/>
      <w:szCs w:val="24"/>
      <w:lang w:val="en-GB" w:eastAsia="de-DE"/>
    </w:rPr>
  </w:style>
  <w:style w:type="character" w:styleId="Hyperlink">
    <w:name w:val="Hyperlink"/>
    <w:basedOn w:val="Absatz-Standardschriftart"/>
    <w:uiPriority w:val="99"/>
    <w:rsid w:val="00635D76"/>
    <w:rPr>
      <w:rFonts w:cs="Times New Roman"/>
      <w:color w:val="0000FF"/>
      <w:u w:val="single"/>
    </w:rPr>
  </w:style>
  <w:style w:type="paragraph" w:styleId="Fuzeile">
    <w:name w:val="footer"/>
    <w:basedOn w:val="Standard"/>
    <w:link w:val="FuzeileZchn"/>
    <w:uiPriority w:val="99"/>
    <w:rsid w:val="007259B6"/>
    <w:pPr>
      <w:tabs>
        <w:tab w:val="center" w:pos="4536"/>
        <w:tab w:val="right" w:pos="9072"/>
      </w:tabs>
    </w:pPr>
  </w:style>
  <w:style w:type="character" w:customStyle="1" w:styleId="FuzeileZchn">
    <w:name w:val="Fußzeile Zchn"/>
    <w:basedOn w:val="Absatz-Standardschriftart"/>
    <w:link w:val="Fuzeile"/>
    <w:uiPriority w:val="99"/>
    <w:locked/>
    <w:rsid w:val="007259B6"/>
    <w:rPr>
      <w:rFonts w:ascii="Times New Roman" w:hAnsi="Times New Roman" w:cs="Times New Roman"/>
      <w:sz w:val="24"/>
      <w:szCs w:val="24"/>
      <w:lang w:val="en-GB" w:eastAsia="de-DE"/>
    </w:rPr>
  </w:style>
  <w:style w:type="paragraph" w:styleId="Sprechblasentext">
    <w:name w:val="Balloon Text"/>
    <w:basedOn w:val="Standard"/>
    <w:link w:val="SprechblasentextZchn"/>
    <w:uiPriority w:val="99"/>
    <w:semiHidden/>
    <w:rsid w:val="007259B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7259B6"/>
    <w:rPr>
      <w:rFonts w:ascii="Tahoma" w:hAnsi="Tahoma" w:cs="Tahoma"/>
      <w:sz w:val="16"/>
      <w:szCs w:val="16"/>
      <w:lang w:val="en-GB" w:eastAsia="de-DE"/>
    </w:rPr>
  </w:style>
  <w:style w:type="character" w:styleId="Seitenzahl">
    <w:name w:val="page number"/>
    <w:basedOn w:val="Absatz-Standardschriftart"/>
    <w:uiPriority w:val="99"/>
    <w:rsid w:val="007259B6"/>
    <w:rPr>
      <w:rFonts w:cs="Times New Roman"/>
    </w:rPr>
  </w:style>
  <w:style w:type="character" w:styleId="Kommentarzeichen">
    <w:name w:val="annotation reference"/>
    <w:basedOn w:val="Absatz-Standardschriftart"/>
    <w:uiPriority w:val="99"/>
    <w:semiHidden/>
    <w:unhideWhenUsed/>
    <w:rsid w:val="009312FB"/>
    <w:rPr>
      <w:sz w:val="18"/>
      <w:szCs w:val="18"/>
    </w:rPr>
  </w:style>
  <w:style w:type="paragraph" w:styleId="Kommentartext">
    <w:name w:val="annotation text"/>
    <w:basedOn w:val="Standard"/>
    <w:link w:val="KommentartextZchn"/>
    <w:uiPriority w:val="99"/>
    <w:semiHidden/>
    <w:unhideWhenUsed/>
    <w:rsid w:val="009312FB"/>
  </w:style>
  <w:style w:type="character" w:customStyle="1" w:styleId="KommentartextZchn">
    <w:name w:val="Kommentartext Zchn"/>
    <w:basedOn w:val="Absatz-Standardschriftart"/>
    <w:link w:val="Kommentartext"/>
    <w:uiPriority w:val="99"/>
    <w:semiHidden/>
    <w:rsid w:val="009312FB"/>
    <w:rPr>
      <w:rFonts w:ascii="Times New Roman" w:eastAsia="Times New Roman" w:hAnsi="Times New Roman"/>
      <w:sz w:val="24"/>
      <w:szCs w:val="24"/>
      <w:lang w:val="en-GB" w:eastAsia="de-DE"/>
    </w:rPr>
  </w:style>
  <w:style w:type="paragraph" w:customStyle="1" w:styleId="Flietext">
    <w:name w:val="Fließtext"/>
    <w:basedOn w:val="Standard"/>
    <w:rsid w:val="0074176F"/>
    <w:pPr>
      <w:spacing w:before="120" w:after="120"/>
      <w:jc w:val="both"/>
    </w:pPr>
    <w:rPr>
      <w:rFonts w:ascii="Arial" w:hAnsi="Arial"/>
      <w:lang w:eastAsia="en-GB"/>
    </w:rPr>
  </w:style>
  <w:style w:type="character" w:styleId="Funotenzeichen">
    <w:name w:val="footnote reference"/>
    <w:rsid w:val="0074176F"/>
    <w:rPr>
      <w:vertAlign w:val="superscript"/>
    </w:rPr>
  </w:style>
  <w:style w:type="paragraph" w:styleId="Funotentext">
    <w:name w:val="footnote text"/>
    <w:basedOn w:val="Standard"/>
    <w:link w:val="FunotentextZchn"/>
    <w:rsid w:val="0074176F"/>
    <w:rPr>
      <w:sz w:val="20"/>
      <w:szCs w:val="20"/>
    </w:rPr>
  </w:style>
  <w:style w:type="character" w:customStyle="1" w:styleId="FunotentextZchn">
    <w:name w:val="Fußnotentext Zchn"/>
    <w:basedOn w:val="Absatz-Standardschriftart"/>
    <w:link w:val="Funotentext"/>
    <w:rsid w:val="0074176F"/>
    <w:rPr>
      <w:rFonts w:ascii="Times New Roman" w:eastAsia="Times New Roman" w:hAnsi="Times New Roman"/>
      <w:sz w:val="20"/>
      <w:szCs w:val="20"/>
      <w:lang w:val="en-GB" w:eastAsia="de-DE"/>
    </w:rPr>
  </w:style>
  <w:style w:type="paragraph" w:customStyle="1" w:styleId="Default">
    <w:name w:val="Default"/>
    <w:rsid w:val="0074176F"/>
    <w:pPr>
      <w:autoSpaceDE w:val="0"/>
      <w:autoSpaceDN w:val="0"/>
      <w:adjustRightInd w:val="0"/>
    </w:pPr>
    <w:rPr>
      <w:rFonts w:ascii="Arial" w:eastAsiaTheme="minorEastAsia" w:hAnsi="Arial" w:cs="Arial"/>
      <w:color w:val="000000"/>
      <w:sz w:val="24"/>
      <w:szCs w:val="24"/>
      <w:lang w:val="de-DE" w:eastAsia="de-DE"/>
    </w:rPr>
  </w:style>
  <w:style w:type="paragraph" w:styleId="Kommentarthema">
    <w:name w:val="annotation subject"/>
    <w:basedOn w:val="Kommentartext"/>
    <w:next w:val="Kommentartext"/>
    <w:link w:val="KommentarthemaZchn"/>
    <w:uiPriority w:val="99"/>
    <w:semiHidden/>
    <w:unhideWhenUsed/>
    <w:rsid w:val="006B77EE"/>
    <w:rPr>
      <w:b/>
      <w:bCs/>
      <w:sz w:val="20"/>
      <w:szCs w:val="20"/>
    </w:rPr>
  </w:style>
  <w:style w:type="character" w:customStyle="1" w:styleId="KommentarthemaZchn">
    <w:name w:val="Kommentarthema Zchn"/>
    <w:basedOn w:val="KommentartextZchn"/>
    <w:link w:val="Kommentarthema"/>
    <w:uiPriority w:val="99"/>
    <w:semiHidden/>
    <w:rsid w:val="006B77EE"/>
    <w:rPr>
      <w:rFonts w:ascii="Times New Roman" w:eastAsia="Times New Roman" w:hAnsi="Times New Roman"/>
      <w:b/>
      <w:bCs/>
      <w:sz w:val="20"/>
      <w:szCs w:val="20"/>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82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lsa.nickel@bmu.bund.de" TargetMode="External"/><Relationship Id="rId18" Type="http://schemas.openxmlformats.org/officeDocument/2006/relationships/hyperlink" Target="mailto:anhma@nst.dk"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els.van.grol@rws.nl" TargetMode="External"/><Relationship Id="rId17" Type="http://schemas.openxmlformats.org/officeDocument/2006/relationships/hyperlink" Target="mailto:Klaus.Kossmagk-Stephan@lkn.landsh.de" TargetMode="External"/><Relationship Id="rId2" Type="http://schemas.openxmlformats.org/officeDocument/2006/relationships/numbering" Target="numbering.xml"/><Relationship Id="rId16" Type="http://schemas.openxmlformats.org/officeDocument/2006/relationships/hyperlink" Target="mailto:stefanie.hedtkamp@bmu.bund.de" TargetMode="External"/><Relationship Id="rId20" Type="http://schemas.openxmlformats.org/officeDocument/2006/relationships/hyperlink" Target="mailto:w.veltman@provinciegroningen.n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verhulst2@minez.nl" TargetMode="External"/><Relationship Id="rId5" Type="http://schemas.openxmlformats.org/officeDocument/2006/relationships/settings" Target="settings.xml"/><Relationship Id="rId15" Type="http://schemas.openxmlformats.org/officeDocument/2006/relationships/hyperlink" Target="mailto:verheij@waddenvereniging.nl" TargetMode="External"/><Relationship Id="rId23" Type="http://schemas.openxmlformats.org/officeDocument/2006/relationships/theme" Target="theme/theme1.xml"/><Relationship Id="rId10" Type="http://schemas.openxmlformats.org/officeDocument/2006/relationships/hyperlink" Target="mailto:brasm@nst.dk" TargetMode="External"/><Relationship Id="rId19" Type="http://schemas.openxmlformats.org/officeDocument/2006/relationships/hyperlink" Target="mailto:floris.van.bentum@rws.nl" TargetMode="External"/><Relationship Id="rId4" Type="http://schemas.microsoft.com/office/2007/relationships/stylesWithEffects" Target="stylesWithEffects.xml"/><Relationship Id="rId9" Type="http://schemas.openxmlformats.org/officeDocument/2006/relationships/hyperlink" Target="https://eccoconferencecenter.ecco.com/" TargetMode="External"/><Relationship Id="rId14" Type="http://schemas.openxmlformats.org/officeDocument/2006/relationships/hyperlink" Target="mailto:vera.knoke@melur.landsh.d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7BCF7-AA9F-4EFE-9DE0-1AC0D0F83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3367</Words>
  <Characters>18375</Characters>
  <Application>Microsoft Office Word</Application>
  <DocSecurity>0</DocSecurity>
  <Lines>153</Lines>
  <Paragraphs>43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2013-11-18T10:38:00Z</dcterms:created>
  <dcterms:modified xsi:type="dcterms:W3CDTF">2013-11-21T09:22:00Z</dcterms:modified>
</cp:coreProperties>
</file>