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DF18CE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  <w:lang w:val="en-GB"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9pt;margin-top:4.65pt;width:180pt;height:112.35pt;z-index:251657216" stroked="f">
            <v:textbox style="mso-next-textbox:#_x0000_s1026">
              <w:txbxContent>
                <w:p w:rsidR="00F360E0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F360E0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GB"/>
                    </w:rPr>
                  </w:pPr>
                  <w:proofErr w:type="spellStart"/>
                  <w:smartTag w:uri="urn:schemas-microsoft-com:office:smarttags" w:element="place">
                    <w:smartTag w:uri="urn:schemas-microsoft-com:office:smarttags" w:element="City"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</w:t>
                      </w:r>
                    </w:smartTag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sz w:val="32"/>
                        <w:szCs w:val="32"/>
                        <w:lang w:val="en-GB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Sea</w:t>
                      </w:r>
                    </w:smartTag>
                  </w:smartTag>
                  <w:r>
                    <w:rPr>
                      <w:rFonts w:ascii="Arial" w:hAnsi="Arial" w:cs="Arial"/>
                      <w:b/>
                      <w:bCs/>
                      <w:sz w:val="32"/>
                      <w:szCs w:val="32"/>
                      <w:lang w:val="en-GB"/>
                    </w:rPr>
                    <w:t xml:space="preserve"> Board</w:t>
                  </w:r>
                </w:p>
                <w:p w:rsidR="00F360E0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</w:p>
                <w:p w:rsidR="00F360E0" w:rsidRPr="008B6DC3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WSB 8</w:t>
                  </w:r>
                </w:p>
                <w:p w:rsidR="00F360E0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9-10 October 2013</w:t>
                  </w:r>
                  <w:r w:rsidRPr="008B6DC3">
                    <w:rPr>
                      <w:rFonts w:ascii="Arial" w:hAnsi="Arial" w:cs="Arial"/>
                      <w:b/>
                      <w:bCs/>
                      <w:lang w:val="en-GB"/>
                    </w:rPr>
                    <w:t xml:space="preserve"> </w:t>
                  </w:r>
                </w:p>
                <w:p w:rsidR="00F360E0" w:rsidRPr="002160AA" w:rsidRDefault="00F360E0" w:rsidP="003D6D11">
                  <w:pPr>
                    <w:jc w:val="center"/>
                    <w:rPr>
                      <w:rFonts w:ascii="Arial" w:hAnsi="Arial" w:cs="Arial"/>
                      <w:b/>
                      <w:bCs/>
                      <w:lang w:val="en-GB"/>
                    </w:rPr>
                  </w:pPr>
                  <w:r>
                    <w:rPr>
                      <w:rFonts w:ascii="Arial" w:hAnsi="Arial" w:cs="Arial"/>
                      <w:b/>
                      <w:bCs/>
                      <w:lang w:val="en-GB"/>
                    </w:rPr>
                    <w:t>Groningen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46.4pt;margin-top:0;width:90.4pt;height:82.9pt;z-index:251658240;mso-position-horizontal:right;mso-position-horizontal-relative:margin;mso-position-vertical:top;mso-position-vertical-relative:margin">
            <v:imagedata r:id="rId8" o:title="Logo-cwss120x110pix"/>
            <w10:wrap type="square" anchorx="margin" anchory="margin"/>
          </v:shape>
        </w:pict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8C5805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8C5805">
        <w:rPr>
          <w:rFonts w:ascii="Arial" w:hAnsi="Arial" w:cs="Arial"/>
          <w:sz w:val="20"/>
          <w:szCs w:val="20"/>
          <w:lang w:val="en-GB"/>
        </w:rPr>
        <w:t>7.4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8C5805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8C5805">
        <w:rPr>
          <w:rFonts w:ascii="Arial" w:hAnsi="Arial" w:cs="Arial"/>
          <w:sz w:val="20"/>
          <w:szCs w:val="20"/>
          <w:lang w:val="en-GB"/>
        </w:rPr>
        <w:t>Draft Ministerial Council Declaration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9D01E2">
        <w:rPr>
          <w:rFonts w:ascii="Arial" w:hAnsi="Arial" w:cs="Arial"/>
          <w:sz w:val="20"/>
          <w:szCs w:val="20"/>
          <w:lang w:val="en-GB"/>
        </w:rPr>
        <w:t>WSB 9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8C5805">
        <w:rPr>
          <w:rFonts w:ascii="Arial" w:hAnsi="Arial" w:cs="Arial"/>
          <w:sz w:val="20"/>
          <w:szCs w:val="20"/>
          <w:lang w:val="en-GB"/>
        </w:rPr>
        <w:t>7.4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8C5805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E7370A">
        <w:rPr>
          <w:rFonts w:ascii="Arial" w:hAnsi="Arial" w:cs="Arial"/>
          <w:sz w:val="20"/>
          <w:szCs w:val="20"/>
          <w:lang w:val="en-GB"/>
        </w:rPr>
        <w:t>25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9D01E2">
        <w:rPr>
          <w:rFonts w:ascii="Arial" w:hAnsi="Arial" w:cs="Arial"/>
          <w:sz w:val="20"/>
          <w:szCs w:val="20"/>
          <w:lang w:val="en-GB"/>
        </w:rPr>
        <w:t>September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075502">
        <w:rPr>
          <w:rFonts w:ascii="Arial" w:hAnsi="Arial" w:cs="Arial"/>
          <w:sz w:val="20"/>
          <w:szCs w:val="20"/>
          <w:lang w:val="en-GB"/>
        </w:rPr>
        <w:t>2013</w:t>
      </w: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Pr="008C5805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8C5805">
        <w:rPr>
          <w:rFonts w:ascii="Arial" w:hAnsi="Arial" w:cs="Arial"/>
          <w:sz w:val="20"/>
          <w:szCs w:val="20"/>
          <w:lang w:val="en-GB"/>
        </w:rPr>
        <w:t>CWSS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17F8F" w:rsidRDefault="008C580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The draft Ministerial Council Declaration</w:t>
      </w:r>
      <w:r w:rsidR="00F06D27">
        <w:rPr>
          <w:rFonts w:ascii="Arial" w:hAnsi="Arial" w:cs="Arial"/>
          <w:sz w:val="20"/>
          <w:lang w:val="en-GB" w:eastAsia="de-DE"/>
        </w:rPr>
        <w:t xml:space="preserve"> (MCD </w:t>
      </w:r>
      <w:r>
        <w:rPr>
          <w:rFonts w:ascii="Arial" w:hAnsi="Arial" w:cs="Arial"/>
          <w:sz w:val="20"/>
          <w:lang w:val="en-GB" w:eastAsia="de-DE"/>
        </w:rPr>
        <w:t xml:space="preserve">version: 27 June 2013) including Annexes was adopted at WSB 8 and has now been made subject to consultations in the countries. </w:t>
      </w:r>
      <w:r w:rsidR="00717F8F">
        <w:rPr>
          <w:rFonts w:ascii="Arial" w:hAnsi="Arial" w:cs="Arial"/>
          <w:sz w:val="20"/>
          <w:lang w:val="en-GB" w:eastAsia="de-DE"/>
        </w:rPr>
        <w:t xml:space="preserve">It is referred to the documents at </w:t>
      </w:r>
      <w:hyperlink r:id="rId9" w:history="1">
        <w:r w:rsidR="00717F8F" w:rsidRPr="00443300">
          <w:rPr>
            <w:rStyle w:val="Hyperlink"/>
            <w:rFonts w:ascii="Arial" w:hAnsi="Arial" w:cs="Arial"/>
            <w:sz w:val="20"/>
            <w:lang w:val="en-GB" w:eastAsia="de-DE"/>
          </w:rPr>
          <w:t>http://www.waddensea-secretariat.org/about-us/events/wadden-sea-board-wsb/wadden-sea-board-wsb-8-2013-190</w:t>
        </w:r>
      </w:hyperlink>
      <w:r w:rsidR="00717F8F">
        <w:rPr>
          <w:rFonts w:ascii="Arial" w:hAnsi="Arial" w:cs="Arial"/>
          <w:sz w:val="20"/>
          <w:lang w:val="en-GB" w:eastAsia="de-DE"/>
        </w:rPr>
        <w:t xml:space="preserve">. </w:t>
      </w:r>
    </w:p>
    <w:p w:rsidR="00717F8F" w:rsidRDefault="00717F8F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Default="008C580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 xml:space="preserve">It is understood that the consultations will be continued beyond the </w:t>
      </w:r>
      <w:r w:rsidR="00F06D27">
        <w:rPr>
          <w:rFonts w:ascii="Arial" w:hAnsi="Arial" w:cs="Arial"/>
          <w:sz w:val="20"/>
          <w:lang w:val="en-GB" w:eastAsia="de-DE"/>
        </w:rPr>
        <w:t xml:space="preserve">meeting and be concluded </w:t>
      </w:r>
      <w:r w:rsidR="009977CD">
        <w:rPr>
          <w:rFonts w:ascii="Arial" w:hAnsi="Arial" w:cs="Arial"/>
          <w:sz w:val="20"/>
          <w:lang w:val="en-GB" w:eastAsia="de-DE"/>
        </w:rPr>
        <w:t xml:space="preserve"> by the end</w:t>
      </w:r>
      <w:r w:rsidR="00F06D27">
        <w:rPr>
          <w:rFonts w:ascii="Arial" w:hAnsi="Arial" w:cs="Arial"/>
          <w:sz w:val="20"/>
          <w:lang w:val="en-GB" w:eastAsia="de-DE"/>
        </w:rPr>
        <w:t xml:space="preserve"> November. It is not possible </w:t>
      </w:r>
      <w:r w:rsidR="009977CD">
        <w:rPr>
          <w:rFonts w:ascii="Arial" w:hAnsi="Arial" w:cs="Arial"/>
          <w:sz w:val="20"/>
          <w:lang w:val="en-GB" w:eastAsia="de-DE"/>
        </w:rPr>
        <w:t xml:space="preserve">to </w:t>
      </w:r>
      <w:r w:rsidR="00F06D27">
        <w:rPr>
          <w:rFonts w:ascii="Arial" w:hAnsi="Arial" w:cs="Arial"/>
          <w:sz w:val="20"/>
          <w:lang w:val="en-GB" w:eastAsia="de-DE"/>
        </w:rPr>
        <w:t>comprehensively discuss and amend the Draft MCD before all comments resulting from the consultations have been collected and reviewed by the responsible national authorities.</w:t>
      </w:r>
    </w:p>
    <w:p w:rsidR="00F06D27" w:rsidRDefault="00F06D27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F06D27" w:rsidRDefault="00F06D27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 xml:space="preserve">The meeting should however take stock of the situation and the comments and discussions </w:t>
      </w:r>
      <w:r w:rsidR="009977CD">
        <w:rPr>
          <w:rFonts w:ascii="Arial" w:hAnsi="Arial" w:cs="Arial"/>
          <w:sz w:val="20"/>
          <w:lang w:val="en-GB" w:eastAsia="de-DE"/>
        </w:rPr>
        <w:t xml:space="preserve">received </w:t>
      </w:r>
      <w:r>
        <w:rPr>
          <w:rFonts w:ascii="Arial" w:hAnsi="Arial" w:cs="Arial"/>
          <w:sz w:val="20"/>
          <w:lang w:val="en-GB" w:eastAsia="de-DE"/>
        </w:rPr>
        <w:t>so far to inform the remaining period o</w:t>
      </w:r>
      <w:r w:rsidR="00F360E0">
        <w:rPr>
          <w:rFonts w:ascii="Arial" w:hAnsi="Arial" w:cs="Arial"/>
          <w:sz w:val="20"/>
          <w:lang w:val="en-GB" w:eastAsia="de-DE"/>
        </w:rPr>
        <w:t>f the consultations</w:t>
      </w:r>
      <w:r w:rsidR="004618DD">
        <w:rPr>
          <w:rFonts w:ascii="Arial" w:hAnsi="Arial" w:cs="Arial"/>
          <w:sz w:val="20"/>
          <w:lang w:val="en-GB" w:eastAsia="de-DE"/>
        </w:rPr>
        <w:t xml:space="preserve"> in the region</w:t>
      </w:r>
      <w:r w:rsidR="00F360E0">
        <w:rPr>
          <w:rFonts w:ascii="Arial" w:hAnsi="Arial" w:cs="Arial"/>
          <w:sz w:val="20"/>
          <w:lang w:val="en-GB" w:eastAsia="de-DE"/>
        </w:rPr>
        <w:t xml:space="preserve"> and to discuss, as appropriate, comments </w:t>
      </w:r>
      <w:r w:rsidR="009977CD">
        <w:rPr>
          <w:rFonts w:ascii="Arial" w:hAnsi="Arial" w:cs="Arial"/>
          <w:sz w:val="20"/>
          <w:lang w:val="en-GB" w:eastAsia="de-DE"/>
        </w:rPr>
        <w:t xml:space="preserve">of a principle nature, </w:t>
      </w:r>
      <w:r w:rsidR="00F360E0">
        <w:rPr>
          <w:rFonts w:ascii="Arial" w:hAnsi="Arial" w:cs="Arial"/>
          <w:sz w:val="20"/>
          <w:lang w:val="en-GB" w:eastAsia="de-DE"/>
        </w:rPr>
        <w:t>with the aim to reach a common view.</w:t>
      </w:r>
    </w:p>
    <w:p w:rsidR="00F360E0" w:rsidRDefault="00F360E0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F360E0" w:rsidRDefault="00F360E0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 xml:space="preserve">The meeting should also discuss the procedural aspects of the draft Declaration including the issue of the </w:t>
      </w:r>
      <w:r w:rsidR="009977CD">
        <w:rPr>
          <w:rFonts w:ascii="Arial" w:hAnsi="Arial" w:cs="Arial"/>
          <w:sz w:val="20"/>
          <w:lang w:val="en-GB" w:eastAsia="de-DE"/>
        </w:rPr>
        <w:t xml:space="preserve">signing </w:t>
      </w:r>
      <w:r>
        <w:rPr>
          <w:rFonts w:ascii="Arial" w:hAnsi="Arial" w:cs="Arial"/>
          <w:sz w:val="20"/>
          <w:lang w:val="en-GB" w:eastAsia="de-DE"/>
        </w:rPr>
        <w:t>of the relevant documents.</w:t>
      </w:r>
    </w:p>
    <w:p w:rsidR="00F360E0" w:rsidRDefault="00F360E0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F360E0" w:rsidRDefault="006A7987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WSB 10 will realistically be the last meeting where the draft can be amended substantially. T</w:t>
      </w:r>
      <w:r w:rsidR="00F360E0">
        <w:rPr>
          <w:rFonts w:ascii="Arial" w:hAnsi="Arial" w:cs="Arial"/>
          <w:sz w:val="20"/>
          <w:lang w:val="en-GB" w:eastAsia="de-DE"/>
        </w:rPr>
        <w:t xml:space="preserve">he meeting may </w:t>
      </w:r>
      <w:r>
        <w:rPr>
          <w:rFonts w:ascii="Arial" w:hAnsi="Arial" w:cs="Arial"/>
          <w:sz w:val="20"/>
          <w:lang w:val="en-GB" w:eastAsia="de-DE"/>
        </w:rPr>
        <w:t xml:space="preserve">therefore </w:t>
      </w:r>
      <w:r w:rsidR="00F360E0">
        <w:rPr>
          <w:rFonts w:ascii="Arial" w:hAnsi="Arial" w:cs="Arial"/>
          <w:sz w:val="20"/>
          <w:lang w:val="en-GB" w:eastAsia="de-DE"/>
        </w:rPr>
        <w:t xml:space="preserve">wish to instruct the ad-hoc group to review the comments ensuing </w:t>
      </w:r>
      <w:r>
        <w:rPr>
          <w:rFonts w:ascii="Arial" w:hAnsi="Arial" w:cs="Arial"/>
          <w:sz w:val="20"/>
          <w:lang w:val="en-GB" w:eastAsia="de-DE"/>
        </w:rPr>
        <w:t>from</w:t>
      </w:r>
      <w:r w:rsidR="00F360E0">
        <w:rPr>
          <w:rFonts w:ascii="Arial" w:hAnsi="Arial" w:cs="Arial"/>
          <w:sz w:val="20"/>
          <w:lang w:val="en-GB" w:eastAsia="de-DE"/>
        </w:rPr>
        <w:t xml:space="preserve"> the consultations and prepare an amended draft for consideration at the WSB 10</w:t>
      </w:r>
      <w:r>
        <w:rPr>
          <w:rFonts w:ascii="Arial" w:hAnsi="Arial" w:cs="Arial"/>
          <w:sz w:val="20"/>
          <w:lang w:val="en-GB" w:eastAsia="de-DE"/>
        </w:rPr>
        <w:t>.</w:t>
      </w: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F872A7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</w:p>
    <w:p w:rsidR="003D6D11" w:rsidRPr="00F872A7" w:rsidRDefault="003D6D11" w:rsidP="003D6D11">
      <w:pPr>
        <w:rPr>
          <w:rFonts w:ascii="Arial" w:hAnsi="Arial"/>
          <w:sz w:val="20"/>
          <w:szCs w:val="20"/>
          <w:lang w:val="en-GB"/>
        </w:rPr>
      </w:pPr>
    </w:p>
    <w:p w:rsidR="003D6D11" w:rsidRDefault="007976A5" w:rsidP="003D6D11">
      <w:p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The meeting is pro</w:t>
      </w:r>
      <w:r w:rsidR="00836B61">
        <w:rPr>
          <w:rFonts w:ascii="Arial" w:hAnsi="Arial"/>
          <w:sz w:val="20"/>
          <w:szCs w:val="20"/>
          <w:lang w:val="en-GB"/>
        </w:rPr>
        <w:t xml:space="preserve">posed to </w:t>
      </w:r>
    </w:p>
    <w:p w:rsidR="00D90848" w:rsidRDefault="00D90848" w:rsidP="003D6D11">
      <w:pPr>
        <w:rPr>
          <w:rFonts w:ascii="Arial" w:hAnsi="Arial"/>
          <w:sz w:val="20"/>
          <w:szCs w:val="20"/>
          <w:lang w:val="en-GB"/>
        </w:rPr>
      </w:pPr>
    </w:p>
    <w:p w:rsidR="00D90848" w:rsidRDefault="00D90848" w:rsidP="00D90848">
      <w:pPr>
        <w:numPr>
          <w:ilvl w:val="0"/>
          <w:numId w:val="12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>Take stock of the national consultations and to discuss, as appropriate, any issues of a more principal character to inform the remaining part of the consultations.</w:t>
      </w:r>
    </w:p>
    <w:p w:rsidR="00D90848" w:rsidRDefault="00D90848" w:rsidP="00D90848">
      <w:pPr>
        <w:numPr>
          <w:ilvl w:val="0"/>
          <w:numId w:val="12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Discuss the outstanding procedural aspects of the Declaration including the issue of </w:t>
      </w:r>
      <w:r w:rsidR="009977CD">
        <w:rPr>
          <w:rFonts w:ascii="Arial" w:hAnsi="Arial"/>
          <w:sz w:val="20"/>
          <w:szCs w:val="20"/>
          <w:lang w:val="en-GB"/>
        </w:rPr>
        <w:t>signing</w:t>
      </w:r>
      <w:r>
        <w:rPr>
          <w:rFonts w:ascii="Arial" w:hAnsi="Arial"/>
          <w:sz w:val="20"/>
          <w:szCs w:val="20"/>
          <w:lang w:val="en-GB"/>
        </w:rPr>
        <w:t xml:space="preserve"> the relevant Annexes.</w:t>
      </w:r>
    </w:p>
    <w:p w:rsidR="00D90848" w:rsidRPr="00C94373" w:rsidRDefault="00D90848" w:rsidP="00D90848">
      <w:pPr>
        <w:numPr>
          <w:ilvl w:val="0"/>
          <w:numId w:val="12"/>
        </w:numPr>
        <w:rPr>
          <w:rFonts w:ascii="Arial" w:hAnsi="Arial"/>
          <w:sz w:val="20"/>
          <w:szCs w:val="20"/>
          <w:lang w:val="en-GB"/>
        </w:rPr>
      </w:pPr>
      <w:r>
        <w:rPr>
          <w:rFonts w:ascii="Arial" w:hAnsi="Arial"/>
          <w:sz w:val="20"/>
          <w:szCs w:val="20"/>
          <w:lang w:val="en-GB"/>
        </w:rPr>
        <w:t xml:space="preserve">Instruct </w:t>
      </w:r>
      <w:r>
        <w:rPr>
          <w:rFonts w:ascii="Arial" w:hAnsi="Arial" w:cs="Arial"/>
          <w:sz w:val="20"/>
          <w:lang w:val="en-GB" w:eastAsia="de-DE"/>
        </w:rPr>
        <w:t>the ad-hoc group to review the comments ensuing from the consultations and prepare an amended draft for consideration at the WSB 10.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C917B4" w:rsidRDefault="00C917B4" w:rsidP="004618DD">
      <w:pPr>
        <w:rPr>
          <w:rFonts w:ascii="Arial" w:hAnsi="Arial" w:cs="Arial"/>
          <w:sz w:val="22"/>
          <w:szCs w:val="22"/>
        </w:rPr>
      </w:pPr>
    </w:p>
    <w:sectPr w:rsidR="00C917B4">
      <w:headerReference w:type="default" r:id="rId10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0E0" w:rsidRDefault="00F360E0">
      <w:r>
        <w:separator/>
      </w:r>
    </w:p>
  </w:endnote>
  <w:endnote w:type="continuationSeparator" w:id="0">
    <w:p w:rsidR="00F360E0" w:rsidRDefault="00F36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0E0" w:rsidRDefault="00F360E0">
      <w:r>
        <w:separator/>
      </w:r>
    </w:p>
  </w:footnote>
  <w:footnote w:type="continuationSeparator" w:id="0">
    <w:p w:rsidR="00F360E0" w:rsidRDefault="00F360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0E0" w:rsidRPr="00241433" w:rsidRDefault="00F360E0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9// </w:t>
    </w:r>
    <w:r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E66A6A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A51A70"/>
    <w:multiLevelType w:val="hybridMultilevel"/>
    <w:tmpl w:val="F25659DA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5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3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AW999929" w:val="7086b846-51c2-472a-b293-efb10e75b211"/>
  </w:docVars>
  <w:rsids>
    <w:rsidRoot w:val="00E65956"/>
    <w:rsid w:val="000135D9"/>
    <w:rsid w:val="00014ADE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199A"/>
    <w:rsid w:val="000D1CD5"/>
    <w:rsid w:val="000D4AA1"/>
    <w:rsid w:val="000E250B"/>
    <w:rsid w:val="000E7117"/>
    <w:rsid w:val="000F0E64"/>
    <w:rsid w:val="000F37B1"/>
    <w:rsid w:val="0017526A"/>
    <w:rsid w:val="001760DD"/>
    <w:rsid w:val="00193121"/>
    <w:rsid w:val="001B785E"/>
    <w:rsid w:val="002108D8"/>
    <w:rsid w:val="00212819"/>
    <w:rsid w:val="002160AA"/>
    <w:rsid w:val="00241433"/>
    <w:rsid w:val="00252FED"/>
    <w:rsid w:val="00254860"/>
    <w:rsid w:val="002A6524"/>
    <w:rsid w:val="002C3B3E"/>
    <w:rsid w:val="002D7C58"/>
    <w:rsid w:val="003148C6"/>
    <w:rsid w:val="00333535"/>
    <w:rsid w:val="00340678"/>
    <w:rsid w:val="00342BBA"/>
    <w:rsid w:val="00367F1A"/>
    <w:rsid w:val="00375097"/>
    <w:rsid w:val="003A4E03"/>
    <w:rsid w:val="003A6B2B"/>
    <w:rsid w:val="003B2160"/>
    <w:rsid w:val="003B2804"/>
    <w:rsid w:val="003D5EE2"/>
    <w:rsid w:val="003D6D11"/>
    <w:rsid w:val="003E6517"/>
    <w:rsid w:val="003E673D"/>
    <w:rsid w:val="0041392A"/>
    <w:rsid w:val="0041642B"/>
    <w:rsid w:val="004618DD"/>
    <w:rsid w:val="004634D9"/>
    <w:rsid w:val="0047073F"/>
    <w:rsid w:val="00473646"/>
    <w:rsid w:val="0048039B"/>
    <w:rsid w:val="004811CF"/>
    <w:rsid w:val="0049559C"/>
    <w:rsid w:val="004B18F8"/>
    <w:rsid w:val="004F7255"/>
    <w:rsid w:val="0052327A"/>
    <w:rsid w:val="005507A2"/>
    <w:rsid w:val="00550B11"/>
    <w:rsid w:val="0055335E"/>
    <w:rsid w:val="00566883"/>
    <w:rsid w:val="005915E0"/>
    <w:rsid w:val="0059757A"/>
    <w:rsid w:val="005B1554"/>
    <w:rsid w:val="005F2743"/>
    <w:rsid w:val="005F586A"/>
    <w:rsid w:val="006264FF"/>
    <w:rsid w:val="006363AB"/>
    <w:rsid w:val="00646DAB"/>
    <w:rsid w:val="00697EC8"/>
    <w:rsid w:val="006A0819"/>
    <w:rsid w:val="006A7987"/>
    <w:rsid w:val="006B1F5B"/>
    <w:rsid w:val="006C6D65"/>
    <w:rsid w:val="006D0998"/>
    <w:rsid w:val="006D1CAE"/>
    <w:rsid w:val="006D4D17"/>
    <w:rsid w:val="006F57CB"/>
    <w:rsid w:val="007019FC"/>
    <w:rsid w:val="00704B5F"/>
    <w:rsid w:val="00705336"/>
    <w:rsid w:val="00717F8F"/>
    <w:rsid w:val="007240E0"/>
    <w:rsid w:val="00724801"/>
    <w:rsid w:val="0072516E"/>
    <w:rsid w:val="007563CD"/>
    <w:rsid w:val="00761403"/>
    <w:rsid w:val="007976A5"/>
    <w:rsid w:val="007B729F"/>
    <w:rsid w:val="007B73FA"/>
    <w:rsid w:val="007E2E72"/>
    <w:rsid w:val="008220BC"/>
    <w:rsid w:val="008236A8"/>
    <w:rsid w:val="00836B61"/>
    <w:rsid w:val="008965D1"/>
    <w:rsid w:val="008B6DC3"/>
    <w:rsid w:val="008C1C3A"/>
    <w:rsid w:val="008C5805"/>
    <w:rsid w:val="008C5C75"/>
    <w:rsid w:val="008F135B"/>
    <w:rsid w:val="008F7716"/>
    <w:rsid w:val="00911BD5"/>
    <w:rsid w:val="009128C7"/>
    <w:rsid w:val="0094113A"/>
    <w:rsid w:val="00950873"/>
    <w:rsid w:val="009517FA"/>
    <w:rsid w:val="00975C6B"/>
    <w:rsid w:val="00982C8B"/>
    <w:rsid w:val="009977CD"/>
    <w:rsid w:val="009A2079"/>
    <w:rsid w:val="009B54B3"/>
    <w:rsid w:val="009D01E2"/>
    <w:rsid w:val="009E4672"/>
    <w:rsid w:val="009E6684"/>
    <w:rsid w:val="009E7C2C"/>
    <w:rsid w:val="009F331C"/>
    <w:rsid w:val="00A1036A"/>
    <w:rsid w:val="00A12765"/>
    <w:rsid w:val="00A13D27"/>
    <w:rsid w:val="00A20BC6"/>
    <w:rsid w:val="00A47D81"/>
    <w:rsid w:val="00A86C28"/>
    <w:rsid w:val="00A915FB"/>
    <w:rsid w:val="00AC2926"/>
    <w:rsid w:val="00AE651C"/>
    <w:rsid w:val="00AF263A"/>
    <w:rsid w:val="00B15106"/>
    <w:rsid w:val="00B45E4C"/>
    <w:rsid w:val="00B708A6"/>
    <w:rsid w:val="00B72F28"/>
    <w:rsid w:val="00B74A40"/>
    <w:rsid w:val="00B77454"/>
    <w:rsid w:val="00BA0DF4"/>
    <w:rsid w:val="00BA3925"/>
    <w:rsid w:val="00BB539C"/>
    <w:rsid w:val="00BB654B"/>
    <w:rsid w:val="00BB72BE"/>
    <w:rsid w:val="00BC4357"/>
    <w:rsid w:val="00BD4531"/>
    <w:rsid w:val="00BE4BF3"/>
    <w:rsid w:val="00C23468"/>
    <w:rsid w:val="00C25297"/>
    <w:rsid w:val="00C6067C"/>
    <w:rsid w:val="00C81A36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90848"/>
    <w:rsid w:val="00DA566F"/>
    <w:rsid w:val="00DC549B"/>
    <w:rsid w:val="00DE4522"/>
    <w:rsid w:val="00DF18CE"/>
    <w:rsid w:val="00DF2A2C"/>
    <w:rsid w:val="00E01D3F"/>
    <w:rsid w:val="00E30523"/>
    <w:rsid w:val="00E41AA1"/>
    <w:rsid w:val="00E51DED"/>
    <w:rsid w:val="00E55CC2"/>
    <w:rsid w:val="00E60B90"/>
    <w:rsid w:val="00E65956"/>
    <w:rsid w:val="00E66A6A"/>
    <w:rsid w:val="00E7370A"/>
    <w:rsid w:val="00E84286"/>
    <w:rsid w:val="00E85374"/>
    <w:rsid w:val="00E904DF"/>
    <w:rsid w:val="00E92147"/>
    <w:rsid w:val="00E95582"/>
    <w:rsid w:val="00EC0CDB"/>
    <w:rsid w:val="00EC431E"/>
    <w:rsid w:val="00EE23C0"/>
    <w:rsid w:val="00EE25B5"/>
    <w:rsid w:val="00F05116"/>
    <w:rsid w:val="00F06D27"/>
    <w:rsid w:val="00F360E0"/>
    <w:rsid w:val="00F52682"/>
    <w:rsid w:val="00F62E2B"/>
    <w:rsid w:val="00F872A7"/>
    <w:rsid w:val="00F912C1"/>
    <w:rsid w:val="00F91478"/>
    <w:rsid w:val="00F97082"/>
    <w:rsid w:val="00FA27B3"/>
    <w:rsid w:val="00FB5CE8"/>
    <w:rsid w:val="00FC4DEB"/>
    <w:rsid w:val="00FC6BEB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yperlink">
    <w:name w:val="Hyperlink"/>
    <w:basedOn w:val="Absatz-Standardschriftart"/>
    <w:rsid w:val="00717F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waddensea-secretariat.org/about-us/events/wadden-sea-board-wsb/wadden-sea-board-wsb-8-2013-190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>CWSS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Simone Goth</cp:lastModifiedBy>
  <cp:revision>13</cp:revision>
  <cp:lastPrinted>2013-09-25T14:10:00Z</cp:lastPrinted>
  <dcterms:created xsi:type="dcterms:W3CDTF">2013-09-18T08:34:00Z</dcterms:created>
  <dcterms:modified xsi:type="dcterms:W3CDTF">2013-09-25T14:10:00Z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